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Theme="minorHAnsi"/>
          <w:sz w:val="2"/>
        </w:rPr>
        <w:id w:val="22598119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14:paraId="6339F29A" w14:textId="0696CAA9" w:rsidR="001E4F95" w:rsidRDefault="008E2DC0">
          <w:pPr>
            <w:pStyle w:val="NoSpacing"/>
            <w:rPr>
              <w:sz w:val="2"/>
            </w:rPr>
          </w:pPr>
          <w:r>
            <w:rPr>
              <w:noProof/>
            </w:rPr>
            <w:drawing>
              <wp:anchor distT="0" distB="0" distL="114300" distR="114300" simplePos="0" relativeHeight="252731392" behindDoc="1" locked="0" layoutInCell="1" allowOverlap="1" wp14:anchorId="35959838" wp14:editId="0874455B">
                <wp:simplePos x="0" y="0"/>
                <wp:positionH relativeFrom="page">
                  <wp:align>left</wp:align>
                </wp:positionH>
                <wp:positionV relativeFrom="paragraph">
                  <wp:posOffset>-1098882</wp:posOffset>
                </wp:positionV>
                <wp:extent cx="7548245" cy="10672445"/>
                <wp:effectExtent l="0" t="0" r="0" b="0"/>
                <wp:wrapNone/>
                <wp:docPr id="9" name="Picture 9" descr="Squar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 descr="Squar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8245" cy="106724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11CF621" w14:textId="5830492C" w:rsidR="001E4F95" w:rsidRDefault="002A72AE">
          <w:r>
            <w:rPr>
              <w:noProof/>
              <w:rtl/>
            </w:rPr>
            <mc:AlternateContent>
              <mc:Choice Requires="wps">
                <w:drawing>
                  <wp:anchor distT="0" distB="0" distL="114300" distR="114300" simplePos="0" relativeHeight="252735488" behindDoc="0" locked="0" layoutInCell="1" allowOverlap="1" wp14:anchorId="7FD0341E" wp14:editId="7D1C1908">
                    <wp:simplePos x="0" y="0"/>
                    <wp:positionH relativeFrom="page">
                      <wp:posOffset>484008</wp:posOffset>
                    </wp:positionH>
                    <wp:positionV relativeFrom="paragraph">
                      <wp:posOffset>292735</wp:posOffset>
                    </wp:positionV>
                    <wp:extent cx="1035050" cy="629107"/>
                    <wp:effectExtent l="0" t="0" r="0" b="0"/>
                    <wp:wrapNone/>
                    <wp:docPr id="10" name="Text Box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035050" cy="6291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37535D" w14:textId="77777777" w:rsidR="001B5D56" w:rsidRPr="007E7567" w:rsidRDefault="001B5D56" w:rsidP="001B5D56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  <w:t>T-103</w:t>
                                </w:r>
                              </w:p>
                              <w:p w14:paraId="2785EA08" w14:textId="77777777" w:rsidR="001B5D56" w:rsidRPr="007E7567" w:rsidRDefault="001B5D56" w:rsidP="001B5D56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  <w:t>2022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FD0341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6" type="#_x0000_t202" style="position:absolute;margin-left:38.1pt;margin-top:23.05pt;width:81.5pt;height:49.55pt;z-index:25273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" filled="f" stroked="f" strokeweight=".5pt">
                    <v:textbox>
                      <w:txbxContent>
                        <w:p w14:paraId="2A37535D" w14:textId="77777777" w:rsidR="001B5D56" w:rsidRPr="007E7567" w:rsidRDefault="001B5D56" w:rsidP="001B5D56">
                          <w:pPr>
                            <w:spacing w:after="0" w:line="276" w:lineRule="auto"/>
                            <w:jc w:val="center"/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  <w:t>T-103</w:t>
                          </w:r>
                        </w:p>
                        <w:p w14:paraId="2785EA08" w14:textId="77777777" w:rsidR="001B5D56" w:rsidRPr="007E7567" w:rsidRDefault="001B5D56" w:rsidP="001B5D56">
                          <w:pPr>
                            <w:spacing w:after="0" w:line="276" w:lineRule="auto"/>
                            <w:jc w:val="center"/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  <w:t>2022</w:t>
                          </w:r>
                        </w:p>
                      </w:txbxContent>
                    </v:textbox>
                    <w10:wrap anchorx="page"/>
                  </v:shap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2733440" behindDoc="0" locked="0" layoutInCell="1" allowOverlap="1" wp14:anchorId="77ADCC83" wp14:editId="0822C6A7">
                <wp:simplePos x="0" y="0"/>
                <wp:positionH relativeFrom="margin">
                  <wp:posOffset>-389614</wp:posOffset>
                </wp:positionH>
                <wp:positionV relativeFrom="paragraph">
                  <wp:posOffset>164658</wp:posOffset>
                </wp:positionV>
                <wp:extent cx="6503102" cy="8690776"/>
                <wp:effectExtent l="0" t="0" r="0" b="0"/>
                <wp:wrapNone/>
                <wp:docPr id="12" name="Picture 12" descr="Chart, treemap ch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Chart, treemap chart&#10;&#10;Description automatically generated"/>
                        <pic:cNvPicPr>
                          <a:picLocks noChangeAspect="1"/>
                        </pic:cNvPicPr>
                      </pic:nvPicPr>
                      <pic:blipFill rotWithShape="1"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853" t="16044" r="6975" b="62831"/>
                        <a:stretch/>
                      </pic:blipFill>
                      <pic:spPr bwMode="auto">
                        <a:xfrm>
                          <a:off x="0" y="0"/>
                          <a:ext cx="6503102" cy="86907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9569C61" w14:textId="44B7BF3C" w:rsidR="001E4F95" w:rsidRDefault="001B5D56">
          <w:r>
            <w:rPr>
              <w:rFonts w:ascii="DIN NEXT™ ARABIC BOLD" w:hAnsi="DIN NEXT™ ARABIC BOLD" w:cs="DIN NEXT™ ARABIC BOLD"/>
              <w:noProof/>
              <w:color w:val="2A5CAA"/>
              <w:sz w:val="52"/>
              <w:szCs w:val="52"/>
              <w:rtl/>
            </w:rPr>
            <mc:AlternateContent>
              <mc:Choice Requires="wps">
                <w:drawing>
                  <wp:anchor distT="0" distB="0" distL="114300" distR="114300" simplePos="0" relativeHeight="252737536" behindDoc="0" locked="0" layoutInCell="1" allowOverlap="1" wp14:anchorId="35C95473" wp14:editId="3D9E95BC">
                    <wp:simplePos x="0" y="0"/>
                    <wp:positionH relativeFrom="margin">
                      <wp:posOffset>-39260</wp:posOffset>
                    </wp:positionH>
                    <wp:positionV relativeFrom="paragraph">
                      <wp:posOffset>2351681</wp:posOffset>
                    </wp:positionV>
                    <wp:extent cx="4390224" cy="1152525"/>
                    <wp:effectExtent l="0" t="0" r="0" b="0"/>
                    <wp:wrapNone/>
                    <wp:docPr id="8" name="مربع نص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90224" cy="11525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F136EF" w14:textId="77777777" w:rsidR="001B5D56" w:rsidRPr="002A72AE" w:rsidRDefault="001B5D56" w:rsidP="001B5D56">
                                <w:pPr>
                                  <w:spacing w:after="0"/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  <w:rtl/>
                                  </w:rPr>
                                </w:pPr>
                                <w:r w:rsidRPr="002A72AE"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</w:rPr>
                                  <w:t>Program Specification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5C95473" id="مربع نص 3" o:spid="_x0000_s1027" type="#_x0000_t202" style="position:absolute;margin-left:-3.1pt;margin-top:185.15pt;width:345.7pt;height:90.75pt;z-index:252737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" filled="f" stroked="f" strokeweight=".5pt">
                    <v:textbox>
                      <w:txbxContent>
                        <w:p w14:paraId="67F136EF" w14:textId="77777777" w:rsidR="001B5D56" w:rsidRPr="002A72AE" w:rsidRDefault="001B5D56" w:rsidP="001B5D56">
                          <w:pPr>
                            <w:spacing w:after="0"/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  <w:rtl/>
                            </w:rPr>
                          </w:pPr>
                          <w:r w:rsidRPr="002A72AE"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</w:rPr>
                            <w:t>Program Specification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1E4F95">
            <w:br w:type="page"/>
          </w:r>
        </w:p>
      </w:sdtContent>
    </w:sdt>
    <w:p w14:paraId="16D13E2F" w14:textId="2C22424F" w:rsidR="003D6D34" w:rsidRDefault="00D70AE7" w:rsidP="00943B1E">
      <w:pPr>
        <w:tabs>
          <w:tab w:val="left" w:pos="8235"/>
          <w:tab w:val="right" w:pos="9026"/>
        </w:tabs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2719104" behindDoc="0" locked="0" layoutInCell="1" allowOverlap="1" wp14:anchorId="68097CB4" wp14:editId="469922C9">
            <wp:simplePos x="0" y="0"/>
            <wp:positionH relativeFrom="page">
              <wp:align>left</wp:align>
            </wp:positionH>
            <wp:positionV relativeFrom="paragraph">
              <wp:posOffset>285750</wp:posOffset>
            </wp:positionV>
            <wp:extent cx="7503964" cy="2256790"/>
            <wp:effectExtent l="0" t="0" r="190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44" b="62831"/>
                    <a:stretch/>
                  </pic:blipFill>
                  <pic:spPr bwMode="auto">
                    <a:xfrm>
                      <a:off x="0" y="0"/>
                      <a:ext cx="7503964" cy="2256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43B1E">
        <w:tab/>
      </w:r>
      <w:r w:rsidR="00943B1E">
        <w:tab/>
      </w:r>
    </w:p>
    <w:p w14:paraId="744B4C0A" w14:textId="52FDF8AE" w:rsidR="00EE490F" w:rsidRDefault="00BD58E4" w:rsidP="00EE490F">
      <w:pPr>
        <w:jc w:val="right"/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721152" behindDoc="0" locked="0" layoutInCell="1" allowOverlap="1" wp14:anchorId="5C70A4FD" wp14:editId="71C2FCAB">
                <wp:simplePos x="0" y="0"/>
                <wp:positionH relativeFrom="margin">
                  <wp:posOffset>-371475</wp:posOffset>
                </wp:positionH>
                <wp:positionV relativeFrom="paragraph">
                  <wp:posOffset>182245</wp:posOffset>
                </wp:positionV>
                <wp:extent cx="1035050" cy="629107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050" cy="629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C42AD" w14:textId="27A492DD" w:rsidR="00BD58E4" w:rsidRPr="007E7567" w:rsidRDefault="00BD58E4" w:rsidP="00BD58E4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T</w:t>
                            </w:r>
                            <w:r w:rsidR="00DB2A04"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103</w:t>
                            </w:r>
                          </w:p>
                          <w:p w14:paraId="48B69980" w14:textId="77777777" w:rsidR="00BD58E4" w:rsidRPr="007E7567" w:rsidRDefault="00BD58E4" w:rsidP="00BD58E4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0A4FD" id="Text Box 3" o:spid="_x0000_s1028" type="#_x0000_t202" style="position:absolute;left:0;text-align:left;margin-left:-29.25pt;margin-top:14.35pt;width:81.5pt;height:49.55pt;z-index:252721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" filled="f" stroked="f" strokeweight=".5pt">
                <v:textbox>
                  <w:txbxContent>
                    <w:p w14:paraId="1F9C42AD" w14:textId="27A492DD" w:rsidR="00BD58E4" w:rsidRPr="007E7567" w:rsidRDefault="00BD58E4" w:rsidP="00BD58E4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T</w:t>
                      </w:r>
                      <w:r w:rsidR="00DB2A04"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103</w:t>
                      </w:r>
                    </w:p>
                    <w:p w14:paraId="48B69980" w14:textId="77777777" w:rsidR="00BD58E4" w:rsidRPr="007E7567" w:rsidRDefault="00BD58E4" w:rsidP="00BD58E4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B119F7" w14:textId="07669994" w:rsidR="00EE490F" w:rsidRDefault="00EE490F" w:rsidP="00EE490F">
      <w:pPr>
        <w:jc w:val="right"/>
      </w:pPr>
    </w:p>
    <w:p w14:paraId="303DD5CC" w14:textId="7A38F478" w:rsidR="00EE490F" w:rsidRDefault="00EE490F" w:rsidP="00EE490F">
      <w:pPr>
        <w:jc w:val="right"/>
      </w:pPr>
    </w:p>
    <w:p w14:paraId="4F3FCE5F" w14:textId="7DA08708" w:rsidR="00EE490F" w:rsidRDefault="00BD58E4" w:rsidP="00EE490F">
      <w:pPr>
        <w:jc w:val="right"/>
      </w:pPr>
      <w:r>
        <w:rPr>
          <w:rFonts w:ascii="DIN NEXT™ ARABIC BOLD" w:hAnsi="DIN NEXT™ ARABIC BOLD" w:cs="DIN NEXT™ ARABIC BOLD"/>
          <w:noProof/>
          <w:color w:val="2A5CAA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2723200" behindDoc="0" locked="0" layoutInCell="1" allowOverlap="1" wp14:anchorId="29FB62F6" wp14:editId="2CD86B01">
                <wp:simplePos x="0" y="0"/>
                <wp:positionH relativeFrom="margin">
                  <wp:posOffset>762000</wp:posOffset>
                </wp:positionH>
                <wp:positionV relativeFrom="paragraph">
                  <wp:posOffset>78105</wp:posOffset>
                </wp:positionV>
                <wp:extent cx="3388360" cy="1152525"/>
                <wp:effectExtent l="0" t="0" r="0" b="0"/>
                <wp:wrapNone/>
                <wp:docPr id="5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8360" cy="1152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D04B4E" w14:textId="77777777" w:rsidR="00BD58E4" w:rsidRPr="006F4DD7" w:rsidRDefault="00BD58E4" w:rsidP="00BD58E4">
                            <w:pPr>
                              <w:spacing w:after="0"/>
                              <w:rPr>
                                <w:rFonts w:ascii="DIN NEXT™ ARABIC BOLD" w:hAnsi="DIN NEXT™ ARABIC BOLD" w:cs="DIN NEXT™ ARABIC BOLD"/>
                                <w:color w:val="FFFFFF" w:themeColor="background1"/>
                                <w:sz w:val="44"/>
                                <w:szCs w:val="44"/>
                                <w:rtl/>
                              </w:rPr>
                            </w:pPr>
                            <w:r w:rsidRPr="006F4DD7">
                              <w:rPr>
                                <w:rFonts w:ascii="DIN NEXT™ ARABIC BOLD" w:hAnsi="DIN NEXT™ ARABIC BOLD" w:cs="DIN NEXT™ ARABIC BOLD"/>
                                <w:color w:val="FFFFFF" w:themeColor="background1"/>
                                <w:sz w:val="44"/>
                                <w:szCs w:val="44"/>
                              </w:rPr>
                              <w:t>Program Specification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B62F6" id="_x0000_s1029" type="#_x0000_t202" style="position:absolute;left:0;text-align:left;margin-left:60pt;margin-top:6.15pt;width:266.8pt;height:90.75pt;z-index:252723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" filled="f" stroked="f" strokeweight=".5pt">
                <v:textbox>
                  <w:txbxContent>
                    <w:p w14:paraId="48D04B4E" w14:textId="77777777" w:rsidR="00BD58E4" w:rsidRPr="006F4DD7" w:rsidRDefault="00BD58E4" w:rsidP="00BD58E4">
                      <w:pPr>
                        <w:spacing w:after="0"/>
                        <w:rPr>
                          <w:rFonts w:ascii="DIN NEXT™ ARABIC BOLD" w:hAnsi="DIN NEXT™ ARABIC BOLD" w:cs="DIN NEXT™ ARABIC BOLD"/>
                          <w:color w:val="FFFFFF" w:themeColor="background1"/>
                          <w:sz w:val="44"/>
                          <w:szCs w:val="44"/>
                          <w:rtl/>
                        </w:rPr>
                      </w:pPr>
                      <w:r w:rsidRPr="006F4DD7">
                        <w:rPr>
                          <w:rFonts w:ascii="DIN NEXT™ ARABIC BOLD" w:hAnsi="DIN NEXT™ ARABIC BOLD" w:cs="DIN NEXT™ ARABIC BOLD"/>
                          <w:color w:val="FFFFFF" w:themeColor="background1"/>
                          <w:sz w:val="44"/>
                          <w:szCs w:val="44"/>
                        </w:rPr>
                        <w:t>Program Specification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DCF57E" w14:textId="1D8D2F16" w:rsidR="00EE490F" w:rsidRDefault="00EE490F" w:rsidP="00EE490F">
      <w:pPr>
        <w:jc w:val="right"/>
      </w:pPr>
    </w:p>
    <w:p w14:paraId="00C2BA98" w14:textId="545B47EF" w:rsidR="00EE490F" w:rsidRDefault="00EE490F" w:rsidP="00EE490F">
      <w:pPr>
        <w:jc w:val="right"/>
      </w:pPr>
    </w:p>
    <w:p w14:paraId="497D0833" w14:textId="34AAC444" w:rsidR="00EE490F" w:rsidRDefault="00EE490F" w:rsidP="00EE490F">
      <w:pPr>
        <w:jc w:val="right"/>
        <w:rPr>
          <w:rtl/>
        </w:rPr>
      </w:pPr>
    </w:p>
    <w:p w14:paraId="1C13CD25" w14:textId="222CD3B6" w:rsidR="00BD58E4" w:rsidRDefault="00BD58E4" w:rsidP="00D042C3">
      <w:pPr>
        <w:jc w:val="center"/>
        <w:rPr>
          <w:rtl/>
        </w:rPr>
      </w:pPr>
    </w:p>
    <w:p w14:paraId="1C1C5331" w14:textId="77777777" w:rsidR="00BD58E4" w:rsidRDefault="00BD58E4" w:rsidP="006F4DD7">
      <w:pPr>
        <w:jc w:val="center"/>
      </w:pPr>
    </w:p>
    <w:p w14:paraId="37A90E0B" w14:textId="76C4580B" w:rsidR="00761B28" w:rsidRDefault="00761B28" w:rsidP="000B279B">
      <w:pPr>
        <w:pStyle w:val="BasicParagraph"/>
        <w:spacing w:line="360" w:lineRule="auto"/>
        <w:rPr>
          <w:rStyle w:val="a"/>
          <w:rFonts w:ascii="DIN NEXT™ ARABIC REGULAR" w:hAnsi="DIN NEXT™ ARABIC REGULAR" w:cs="DIN NEXT™ ARABIC REGULAR"/>
          <w:color w:val="52B5C2"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XSpec="center" w:tblpY="50"/>
        <w:tblW w:w="0" w:type="auto"/>
        <w:tblCellSpacing w:w="7" w:type="dxa"/>
        <w:tblBorders>
          <w:top w:val="single" w:sz="2" w:space="0" w:color="4C3D8E"/>
          <w:left w:val="single" w:sz="2" w:space="0" w:color="4C3D8E"/>
          <w:bottom w:val="single" w:sz="2" w:space="0" w:color="4C3D8E"/>
          <w:right w:val="single" w:sz="2" w:space="0" w:color="4C3D8E"/>
          <w:insideH w:val="single" w:sz="2" w:space="0" w:color="4C3D8E"/>
          <w:insideV w:val="single" w:sz="2" w:space="0" w:color="4C3D8E"/>
        </w:tblBorders>
        <w:tblLayout w:type="fixed"/>
        <w:tblLook w:val="04A0" w:firstRow="1" w:lastRow="0" w:firstColumn="1" w:lastColumn="0" w:noHBand="0" w:noVBand="1"/>
      </w:tblPr>
      <w:tblGrid>
        <w:gridCol w:w="8092"/>
      </w:tblGrid>
      <w:tr w:rsidR="00AA7C11" w:rsidRPr="00BB15BF" w14:paraId="03FAFB02" w14:textId="77777777" w:rsidTr="00AA7C11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1822A404" w14:textId="77777777" w:rsidR="00AA7C11" w:rsidRPr="00BB15BF" w:rsidRDefault="00AA7C11" w:rsidP="00AA7C11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0B279B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Program Name:</w:t>
            </w:r>
            <w:r w:rsidRPr="00761B28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</w:rPr>
              <w:t xml:space="preserve">  </w:t>
            </w:r>
            <w:r w:rsidRPr="00761B28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  <w:rtl/>
              </w:rPr>
              <w:t xml:space="preserve"> </w:t>
            </w:r>
            <w:r>
              <w:t xml:space="preserve"> </w:t>
            </w:r>
            <w:r w:rsidRPr="009E080F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</w:rPr>
              <w:t xml:space="preserve"> </w:t>
            </w:r>
            <w:r>
              <w:rPr>
                <w:rStyle w:val="HeaderChar"/>
              </w:rPr>
              <w:t xml:space="preserve"> </w:t>
            </w:r>
            <w:sdt>
              <w:sdtPr>
                <w:rPr>
                  <w:rStyle w:val="Style1Char"/>
                </w:rPr>
                <w:alias w:val="Program"/>
                <w:tag w:val="Program"/>
                <w:id w:val="1007487340"/>
                <w:placeholder>
                  <w:docPart w:val="7C2E004E101E4F7DB28C70E2F5689579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  <w:sz w:val="20"/>
                  <w:szCs w:val="20"/>
                </w:rPr>
              </w:sdtEndPr>
              <w:sdtContent>
                <w:r w:rsidRPr="00043116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Enter Program Name.</w:t>
                </w:r>
              </w:sdtContent>
            </w:sdt>
          </w:p>
        </w:tc>
      </w:tr>
      <w:tr w:rsidR="00AA7C11" w:rsidRPr="00BB15BF" w14:paraId="0D28CFB2" w14:textId="77777777" w:rsidTr="00AA7C11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4E7C2F20" w14:textId="77777777" w:rsidR="00AA7C11" w:rsidRPr="00BB15BF" w:rsidRDefault="00AA7C11" w:rsidP="00AA7C11">
            <w:pPr>
              <w:spacing w:line="276" w:lineRule="auto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B31423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Program Code (as per Saudi university ranking)</w:t>
            </w:r>
            <w:r w:rsidRPr="009E080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: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</w:rPr>
              <w:t xml:space="preserve">  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  <w:rtl/>
              </w:rPr>
              <w:t xml:space="preserve"> </w:t>
            </w:r>
            <w:r w:rsidRPr="009E080F">
              <w:t xml:space="preserve"> </w:t>
            </w:r>
            <w:r>
              <w:t xml:space="preserve"> </w:t>
            </w:r>
            <w:sdt>
              <w:sdtPr>
                <w:rPr>
                  <w:rStyle w:val="Style1Char"/>
                </w:rPr>
                <w:alias w:val="Program Code"/>
                <w:tag w:val="Program Code"/>
                <w:id w:val="997076599"/>
                <w:placeholder>
                  <w:docPart w:val="763FDB1FCAC5421385DF2381D15556FA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="DIN NEXT™ ARABIC MEDIUM"/>
                  <w:b w:val="0"/>
                  <w:color w:val="auto"/>
                  <w:sz w:val="22"/>
                  <w:szCs w:val="28"/>
                </w:rPr>
              </w:sdtEndPr>
              <w:sdtContent>
                <w:r w:rsidRPr="00043116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 xml:space="preserve"> Enter </w:t>
                </w:r>
                <w:r w:rsidRPr="00201859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 xml:space="preserve">Program </w:t>
                </w:r>
                <w:r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Code</w:t>
                </w:r>
                <w:r w:rsidRPr="00043116">
                  <w:rPr>
                    <w:rStyle w:val="PlaceholderText"/>
                    <w:color w:val="7B7B7B" w:themeColor="accent3" w:themeShade="BF"/>
                  </w:rPr>
                  <w:t>.</w:t>
                </w:r>
              </w:sdtContent>
            </w:sdt>
          </w:p>
        </w:tc>
      </w:tr>
      <w:tr w:rsidR="00AA7C11" w:rsidRPr="00BB15BF" w14:paraId="380A776A" w14:textId="77777777" w:rsidTr="00AA7C11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71B496CF" w14:textId="77777777" w:rsidR="00AA7C11" w:rsidRPr="00BB15BF" w:rsidRDefault="00AA7C11" w:rsidP="00AA7C11">
            <w:pPr>
              <w:spacing w:line="276" w:lineRule="auto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B31423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Qualification Level</w:t>
            </w:r>
            <w:r w:rsidRPr="009E080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: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</w:rPr>
              <w:t xml:space="preserve">  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  <w:rtl/>
              </w:rPr>
              <w:t xml:space="preserve"> </w:t>
            </w:r>
            <w:r w:rsidRPr="009E080F">
              <w:t xml:space="preserve"> </w:t>
            </w:r>
            <w:r w:rsidRPr="009E080F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</w:rPr>
              <w:t>write here</w:t>
            </w:r>
          </w:p>
        </w:tc>
      </w:tr>
      <w:tr w:rsidR="00AA7C11" w:rsidRPr="00BB15BF" w14:paraId="39F2751C" w14:textId="77777777" w:rsidTr="00AA7C11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0493ECDC" w14:textId="77777777" w:rsidR="00AA7C11" w:rsidRPr="00BB15BF" w:rsidRDefault="00AA7C11" w:rsidP="00AA7C11">
            <w:pPr>
              <w:spacing w:line="276" w:lineRule="auto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B31423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Department</w:t>
            </w:r>
            <w:r w:rsidRPr="009E080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: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</w:rPr>
              <w:t xml:space="preserve">  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  <w:rtl/>
              </w:rPr>
              <w:t xml:space="preserve"> </w:t>
            </w:r>
            <w:r w:rsidRPr="009E080F">
              <w:t xml:space="preserve"> </w:t>
            </w:r>
            <w:r w:rsidRPr="009E080F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</w:rPr>
              <w:t>write here</w:t>
            </w:r>
          </w:p>
        </w:tc>
      </w:tr>
      <w:tr w:rsidR="00AA7C11" w:rsidRPr="00BB15BF" w14:paraId="42EDBBF4" w14:textId="77777777" w:rsidTr="00AA7C11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25838E10" w14:textId="77777777" w:rsidR="00AA7C11" w:rsidRPr="00BB15BF" w:rsidRDefault="00AA7C11" w:rsidP="00AA7C11">
            <w:pPr>
              <w:spacing w:line="276" w:lineRule="auto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B31423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College</w:t>
            </w:r>
            <w:r w:rsidRPr="009E080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: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</w:rPr>
              <w:t xml:space="preserve">  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  <w:rtl/>
              </w:rPr>
              <w:t xml:space="preserve"> </w:t>
            </w:r>
            <w:r w:rsidRPr="009E080F">
              <w:t xml:space="preserve"> </w:t>
            </w:r>
            <w:r w:rsidRPr="009E080F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</w:rPr>
              <w:t>write here</w:t>
            </w:r>
          </w:p>
        </w:tc>
      </w:tr>
      <w:tr w:rsidR="00AA7C11" w:rsidRPr="00BB15BF" w14:paraId="638EB77F" w14:textId="77777777" w:rsidTr="00AA7C11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355045B3" w14:textId="77777777" w:rsidR="00AA7C11" w:rsidRPr="00BB15BF" w:rsidRDefault="00AA7C11" w:rsidP="00AA7C11">
            <w:pPr>
              <w:spacing w:line="276" w:lineRule="auto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B31423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Institution: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</w:rPr>
              <w:t xml:space="preserve"> 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  <w:rtl/>
              </w:rPr>
              <w:t xml:space="preserve"> </w:t>
            </w:r>
            <w:r w:rsidRPr="009E080F">
              <w:t xml:space="preserve"> </w:t>
            </w:r>
            <w:r w:rsidRPr="009E080F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</w:rPr>
              <w:t>write here</w:t>
            </w:r>
          </w:p>
        </w:tc>
      </w:tr>
      <w:tr w:rsidR="00AA7C11" w:rsidRPr="00BB15BF" w14:paraId="44555D79" w14:textId="77777777" w:rsidTr="00AA7C11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75226A4F" w14:textId="77777777" w:rsidR="00AA7C11" w:rsidRPr="00BB15BF" w:rsidRDefault="00AA7C11" w:rsidP="00AA7C11">
            <w:pPr>
              <w:spacing w:line="276" w:lineRule="auto"/>
              <w:jc w:val="both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B31423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Program Specification: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</w:rPr>
              <w:t xml:space="preserve"> 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  <w:rtl/>
              </w:rPr>
              <w:t xml:space="preserve"> </w:t>
            </w:r>
            <w:r w:rsidRPr="009E080F">
              <w:t xml:space="preserve"> </w:t>
            </w:r>
            <w:r>
              <w:t xml:space="preserve">   </w:t>
            </w:r>
            <w:r w:rsidRPr="00B31423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</w:rPr>
              <w:t>New</w:t>
            </w:r>
            <w:r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</w:rPr>
              <w:t xml:space="preserve"> </w:t>
            </w:r>
            <w:sdt>
              <w:sdtPr>
                <w:rPr>
                  <w:rFonts w:ascii="DIN NEXT™ ARABIC MEDIUM" w:hAnsi="DIN NEXT™ ARABIC MEDIUM" w:cs="DIN NEXT™ ARABIC MEDIUM"/>
                  <w:color w:val="52B5C2"/>
                  <w:sz w:val="28"/>
                  <w:szCs w:val="28"/>
                </w:rPr>
                <w:id w:val="-2082050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DIN NEXT™ ARABIC MEDIUM" w:hint="eastAsia"/>
                    <w:color w:val="52B5C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</w:rPr>
              <w:t xml:space="preserve">              </w:t>
            </w:r>
            <w:r>
              <w:t xml:space="preserve"> </w:t>
            </w:r>
            <w:r w:rsidRPr="00B31423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</w:rPr>
              <w:t>updated</w:t>
            </w:r>
            <w:r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</w:rPr>
              <w:t xml:space="preserve">*  </w:t>
            </w:r>
            <w:sdt>
              <w:sdtPr>
                <w:rPr>
                  <w:rFonts w:ascii="DIN NEXT™ ARABIC MEDIUM" w:hAnsi="DIN NEXT™ ARABIC MEDIUM" w:cs="DIN NEXT™ ARABIC MEDIUM"/>
                  <w:color w:val="52B5C2"/>
                  <w:sz w:val="28"/>
                  <w:szCs w:val="28"/>
                </w:rPr>
                <w:id w:val="37289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DIN NEXT™ ARABIC MEDIUM" w:hint="eastAsia"/>
                    <w:color w:val="52B5C2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AA7C11" w:rsidRPr="00BB15BF" w14:paraId="1D9A2094" w14:textId="77777777" w:rsidTr="00AA7C11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19EFBFB4" w14:textId="6D011F65" w:rsidR="00AA7C11" w:rsidRPr="00BB15BF" w:rsidRDefault="00AA7C11" w:rsidP="00AA7C11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  <w:lang w:bidi="ar-EG"/>
              </w:rPr>
            </w:pPr>
            <w:r w:rsidRPr="00DA0FF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Last Review Date</w:t>
            </w:r>
            <w:r w:rsidRPr="00B31423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: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</w:rPr>
              <w:t xml:space="preserve"> </w:t>
            </w:r>
            <w:r w:rsidRPr="009E080F">
              <w:rPr>
                <w:rFonts w:ascii="DIN NEXT™ ARABIC MEDIUM" w:hAnsi="DIN NEXT™ ARABIC MEDIUM" w:cs="DIN NEXT™ ARABIC MEDIUM"/>
                <w:color w:val="4C3D8E"/>
                <w:sz w:val="24"/>
                <w:szCs w:val="24"/>
                <w:rtl/>
              </w:rPr>
              <w:t xml:space="preserve"> </w:t>
            </w:r>
            <w:r w:rsidRPr="009E080F">
              <w:t xml:space="preserve"> </w:t>
            </w:r>
            <w:r w:rsidRPr="009E080F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</w:rPr>
              <w:t>write here</w:t>
            </w:r>
          </w:p>
        </w:tc>
      </w:tr>
    </w:tbl>
    <w:p w14:paraId="232DD6BA" w14:textId="1680F267" w:rsidR="00761B28" w:rsidRDefault="00AA7C11" w:rsidP="00AA7C11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</w:rPr>
      </w:pPr>
      <w:r>
        <w:rPr>
          <w:rFonts w:ascii="DIN NEXT™ ARABIC BOLD" w:hAnsi="DIN NEXT™ ARABIC BOLD" w:cs="DIN NEXT™ ARABIC BOLD"/>
          <w:noProof/>
          <w:color w:val="4C3D8E"/>
          <w:sz w:val="40"/>
          <w:szCs w:val="40"/>
          <w:rtl/>
          <w:lang w:bidi="ar-SA"/>
        </w:rPr>
        <mc:AlternateContent>
          <mc:Choice Requires="wps">
            <w:drawing>
              <wp:anchor distT="0" distB="0" distL="114300" distR="114300" simplePos="0" relativeHeight="252701696" behindDoc="0" locked="0" layoutInCell="1" allowOverlap="1" wp14:anchorId="37FECDE3" wp14:editId="058DC73B">
                <wp:simplePos x="0" y="0"/>
                <wp:positionH relativeFrom="column">
                  <wp:posOffset>273050</wp:posOffset>
                </wp:positionH>
                <wp:positionV relativeFrom="paragraph">
                  <wp:posOffset>3103880</wp:posOffset>
                </wp:positionV>
                <wp:extent cx="4788791" cy="307238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8791" cy="3072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3BB457" w14:textId="2BDB257C" w:rsidR="0012702F" w:rsidRDefault="0012702F">
                            <w:pPr>
                              <w:rPr>
                                <w:lang w:bidi="ar-YE"/>
                              </w:rPr>
                            </w:pPr>
                            <w:r>
                              <w:rPr>
                                <w:rStyle w:val="a"/>
                                <w:rFonts w:ascii="DIN NEXT™ ARABIC MEDIUM" w:hAnsi="DIN NEXT™ ARABIC MEDIUM" w:cs="DIN NEXT™ ARABIC MEDIUM" w:hint="cs"/>
                                <w:color w:val="525252" w:themeColor="accent3" w:themeShade="80"/>
                                <w:sz w:val="24"/>
                                <w:szCs w:val="24"/>
                                <w:rtl/>
                                <w:lang w:bidi="ar-YE"/>
                              </w:rPr>
                              <w:t>*</w:t>
                            </w:r>
                            <w:r w:rsidRPr="00DF292A">
                              <w:rPr>
                                <w:rStyle w:val="a"/>
                                <w:rFonts w:ascii="DIN NEXT™ ARABIC MEDIUM" w:hAnsi="DIN NEXT™ ARABIC MEDIUM" w:cs="DIN NEXT™ ARABIC MEDIUM"/>
                                <w:color w:val="525252" w:themeColor="accent3" w:themeShade="80"/>
                                <w:sz w:val="24"/>
                                <w:szCs w:val="24"/>
                                <w:lang w:bidi="ar-YE"/>
                              </w:rPr>
                              <w:t>Attach the previous version of the Program Specification. 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ECDE3" id="Text Box 2" o:spid="_x0000_s1030" type="#_x0000_t202" style="position:absolute;left:0;text-align:left;margin-left:21.5pt;margin-top:244.4pt;width:377.05pt;height:24.2pt;z-index:25270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" filled="f" stroked="f" strokeweight=".5pt">
                <v:textbox>
                  <w:txbxContent>
                    <w:p w14:paraId="783BB457" w14:textId="2BDB257C" w:rsidR="0012702F" w:rsidRDefault="0012702F">
                      <w:pPr>
                        <w:rPr>
                          <w:lang w:bidi="ar-YE"/>
                        </w:rPr>
                      </w:pPr>
                      <w:r>
                        <w:rPr>
                          <w:rStyle w:val="a"/>
                          <w:rFonts w:ascii="DIN NEXT™ ARABIC MEDIUM" w:hAnsi="DIN NEXT™ ARABIC MEDIUM" w:cs="DIN NEXT™ ARABIC MEDIUM" w:hint="cs"/>
                          <w:color w:val="525252" w:themeColor="accent3" w:themeShade="80"/>
                          <w:sz w:val="24"/>
                          <w:szCs w:val="24"/>
                          <w:rtl/>
                          <w:lang w:bidi="ar-YE"/>
                        </w:rPr>
                        <w:t>*</w:t>
                      </w:r>
                      <w:r w:rsidRPr="00DF292A">
                        <w:rPr>
                          <w:rStyle w:val="a"/>
                          <w:rFonts w:ascii="DIN NEXT™ ARABIC MEDIUM" w:hAnsi="DIN NEXT™ ARABIC MEDIUM" w:cs="DIN NEXT™ ARABIC MEDIUM"/>
                          <w:color w:val="525252" w:themeColor="accent3" w:themeShade="80"/>
                          <w:sz w:val="24"/>
                          <w:szCs w:val="24"/>
                          <w:lang w:bidi="ar-YE"/>
                        </w:rPr>
                        <w:t>Attach the previous version of the Program Specification. </w:t>
                      </w:r>
                    </w:p>
                  </w:txbxContent>
                </v:textbox>
              </v:shape>
            </w:pict>
          </mc:Fallback>
        </mc:AlternateContent>
      </w:r>
      <w:r w:rsidR="00254CAE" w:rsidRPr="00143E31">
        <w:rPr>
          <w:rFonts w:ascii="DIN NEXT™ ARABIC BOLD" w:hAnsi="DIN NEXT™ ARABIC BOLD" w:cs="DIN NEXT™ ARABIC BOLD"/>
          <w:noProof/>
          <w:color w:val="F59F52"/>
          <w:sz w:val="52"/>
          <w:szCs w:val="52"/>
          <w:rtl/>
          <w:lang w:bidi="ar-SA"/>
        </w:rPr>
        <mc:AlternateContent>
          <mc:Choice Requires="wps">
            <w:drawing>
              <wp:anchor distT="0" distB="0" distL="114300" distR="114300" simplePos="0" relativeHeight="252704768" behindDoc="0" locked="0" layoutInCell="1" allowOverlap="1" wp14:anchorId="4E3269A7" wp14:editId="2B20C8F3">
                <wp:simplePos x="0" y="0"/>
                <wp:positionH relativeFrom="column">
                  <wp:posOffset>7610645</wp:posOffset>
                </wp:positionH>
                <wp:positionV relativeFrom="paragraph">
                  <wp:posOffset>277334</wp:posOffset>
                </wp:positionV>
                <wp:extent cx="273050" cy="54610"/>
                <wp:effectExtent l="0" t="0" r="0" b="25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3050" cy="54610"/>
                        </a:xfrm>
                        <a:prstGeom prst="rect">
                          <a:avLst/>
                        </a:prstGeom>
                        <a:solidFill>
                          <a:srgbClr val="F49F5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1ECC5B" id="Rectangle 4" o:spid="_x0000_s1026" style="position:absolute;margin-left:599.25pt;margin-top:21.85pt;width:21.5pt;height:4.3pt;flip:x;z-index:25270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" fillcolor="#f49f51" stroked="f" strokeweight="1pt"/>
            </w:pict>
          </mc:Fallback>
        </mc:AlternateContent>
      </w:r>
    </w:p>
    <w:p w14:paraId="35841DF0" w14:textId="15CF1F96" w:rsidR="00AA7C11" w:rsidRDefault="00AA7C11" w:rsidP="00943B1E">
      <w:pPr>
        <w:pStyle w:val="BasicParagraph"/>
        <w:spacing w:line="360" w:lineRule="auto"/>
        <w:jc w:val="right"/>
        <w:rPr>
          <w:rStyle w:val="a"/>
          <w:rFonts w:ascii="DIN NEXT™ ARABIC BOLD" w:hAnsi="DIN NEXT™ ARABIC BOLD" w:cs="DIN NEXT™ ARABIC BOLD"/>
          <w:color w:val="4C3D8E"/>
        </w:rPr>
      </w:pPr>
    </w:p>
    <w:p w14:paraId="45FB78E9" w14:textId="607F1BD7" w:rsidR="00AA7C11" w:rsidRDefault="00AA7C11" w:rsidP="00943B1E">
      <w:pPr>
        <w:pStyle w:val="BasicParagraph"/>
        <w:spacing w:line="360" w:lineRule="auto"/>
        <w:jc w:val="right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075BF04F" w14:textId="464304C1" w:rsidR="00AA7C11" w:rsidRDefault="00AA7C11" w:rsidP="00943B1E">
      <w:pPr>
        <w:pStyle w:val="BasicParagraph"/>
        <w:spacing w:line="360" w:lineRule="auto"/>
        <w:jc w:val="right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141A3802" w14:textId="1323C515" w:rsidR="00AA7C11" w:rsidRDefault="00AA7C11" w:rsidP="00943B1E">
      <w:pPr>
        <w:pStyle w:val="BasicParagraph"/>
        <w:spacing w:line="360" w:lineRule="auto"/>
        <w:jc w:val="right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5E4C7EDC" w14:textId="77777777" w:rsidR="00AA7C11" w:rsidRDefault="00AA7C11" w:rsidP="00943B1E">
      <w:pPr>
        <w:pStyle w:val="BasicParagraph"/>
        <w:spacing w:line="360" w:lineRule="auto"/>
        <w:jc w:val="right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3B7B386F" w14:textId="4C399BB7" w:rsidR="00761B28" w:rsidRDefault="00761B28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00CC8C62" w14:textId="56A9D14C" w:rsidR="004C5EBA" w:rsidRPr="004C5EBA" w:rsidRDefault="00DF292A" w:rsidP="00DF292A">
      <w:pPr>
        <w:pStyle w:val="BasicParagraph"/>
        <w:bidi w:val="0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  <w:r w:rsidRPr="00DF292A">
        <w:rPr>
          <w:rStyle w:val="a"/>
          <w:rFonts w:ascii="DIN NEXT™ ARABIC BOLD" w:hAnsi="DIN NEXT™ ARABIC BOLD" w:cs="DIN NEXT™ ARABIC BOLD"/>
          <w:color w:val="4C3D8E"/>
        </w:rPr>
        <w:t>Content</w:t>
      </w:r>
      <w:r>
        <w:rPr>
          <w:rStyle w:val="a"/>
          <w:rFonts w:ascii="DIN NEXT™ ARABIC BOLD" w:hAnsi="DIN NEXT™ ARABIC BOLD" w:cs="DIN NEXT™ ARABIC BOLD"/>
          <w:color w:val="4C3D8E"/>
        </w:rPr>
        <w:t>:</w:t>
      </w:r>
    </w:p>
    <w:tbl>
      <w:tblPr>
        <w:tblW w:w="9066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9"/>
        <w:gridCol w:w="1487"/>
      </w:tblGrid>
      <w:tr w:rsidR="002D35DE" w:rsidRPr="00F039E0" w14:paraId="3CE94781" w14:textId="77777777" w:rsidTr="00DF292A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4C3D8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CB24E" w14:textId="73435C18" w:rsidR="002D35DE" w:rsidRPr="000627FB" w:rsidRDefault="00DF292A" w:rsidP="000263E2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MEDIUM" w:hAnsi="DIN NEXT™ ARABIC MEDIUM" w:cs="DIN NEXT™ ARABIC MEDIUM"/>
                <w:color w:val="000000"/>
                <w:sz w:val="26"/>
                <w:szCs w:val="26"/>
                <w:rtl/>
                <w:lang w:bidi="ar-YE"/>
              </w:rPr>
            </w:pPr>
            <w:r w:rsidRPr="00DF292A">
              <w:rPr>
                <w:rFonts w:ascii="DIN NEXT™ ARABIC MEDIUM" w:hAnsi="DIN NEXT™ ARABIC MEDIUM" w:cs="DIN NEXT™ ARABIC MEDIUM"/>
                <w:color w:val="FFFFFF"/>
                <w:sz w:val="26"/>
                <w:szCs w:val="26"/>
                <w:lang w:bidi="ar-YE"/>
              </w:rPr>
              <w:t>Content</w:t>
            </w:r>
          </w:p>
        </w:tc>
        <w:tc>
          <w:tcPr>
            <w:tcW w:w="1466" w:type="dxa"/>
            <w:shd w:val="clear" w:color="auto" w:fill="4C3D8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12F88" w14:textId="71943C3A" w:rsidR="002D35DE" w:rsidRPr="000627FB" w:rsidRDefault="00DF292A" w:rsidP="000263E2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MEDIUM" w:hAnsi="DIN NEXT™ ARABIC MEDIUM" w:cs="DIN NEXT™ ARABIC MEDIUM"/>
                <w:color w:val="000000"/>
                <w:sz w:val="26"/>
                <w:szCs w:val="26"/>
                <w:rtl/>
                <w:lang w:bidi="ar-YE"/>
              </w:rPr>
            </w:pPr>
            <w:r>
              <w:rPr>
                <w:rFonts w:ascii="DIN NEXT™ ARABIC MEDIUM" w:hAnsi="DIN NEXT™ ARABIC MEDIUM" w:cs="DIN NEXT™ ARABIC MEDIUM"/>
                <w:color w:val="FFFFFF"/>
                <w:sz w:val="26"/>
                <w:szCs w:val="26"/>
                <w:lang w:bidi="ar-YE"/>
              </w:rPr>
              <w:t>Page</w:t>
            </w:r>
          </w:p>
        </w:tc>
      </w:tr>
      <w:tr w:rsidR="002D35DE" w:rsidRPr="00F039E0" w14:paraId="14F5C896" w14:textId="77777777" w:rsidTr="00DF292A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E432" w14:textId="09025FD1" w:rsidR="002D35DE" w:rsidRPr="00AA7C11" w:rsidRDefault="00E068EA" w:rsidP="00DF292A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  <w:lang w:bidi="ar-YE"/>
              </w:rPr>
            </w:pP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  <w:lang w:bidi="ar-YE"/>
              </w:rPr>
              <w:fldChar w:fldCharType="begin"/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  <w:lang w:bidi="ar-YE"/>
              </w:rPr>
              <w:instrText xml:space="preserve"> REF _Ref115687522 \h  \* MERGEFORMAT </w:instrText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  <w:lang w:bidi="ar-YE"/>
              </w:rPr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  <w:lang w:bidi="ar-YE"/>
              </w:rPr>
              <w:fldChar w:fldCharType="separate"/>
            </w:r>
            <w:r w:rsidR="007C096F" w:rsidRPr="007C096F">
              <w:rPr>
                <w:rFonts w:ascii="DIN NEXT™ ARABIC LIGHT" w:hAnsi="DIN NEXT™ ARABIC LIGHT" w:cs="DIN NEXT™ ARABIC LIGHT"/>
                <w:sz w:val="26"/>
                <w:szCs w:val="26"/>
              </w:rPr>
              <w:t>A. Program Identification and General Information</w:t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  <w:lang w:bidi="ar-YE"/>
              </w:rPr>
              <w:fldChar w:fldCharType="end"/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452E" w14:textId="32A3EB32" w:rsidR="002D35DE" w:rsidRPr="00AA7C11" w:rsidRDefault="00160C76" w:rsidP="00AA7C11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AA7C11">
              <w:rPr>
                <w:rFonts w:ascii="DIN NEXT™ ARABIC LIGHT" w:hAnsi="DIN NEXT™ ARABIC LIGHT" w:cs="DIN NEXT™ ARABIC LIGHT" w:hint="cs"/>
                <w:color w:val="525252" w:themeColor="accent3" w:themeShade="80"/>
                <w:sz w:val="26"/>
                <w:szCs w:val="26"/>
                <w:lang w:bidi="ar-YE"/>
              </w:rPr>
              <w:t>3</w:t>
            </w:r>
          </w:p>
        </w:tc>
      </w:tr>
      <w:tr w:rsidR="008C536B" w:rsidRPr="00F039E0" w14:paraId="439E4E7F" w14:textId="77777777" w:rsidTr="00DB2A04">
        <w:trPr>
          <w:trHeight w:val="457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1D099" w14:textId="77777777" w:rsidR="007C096F" w:rsidRPr="007C096F" w:rsidRDefault="00254ADF" w:rsidP="007C096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begin"/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instrText xml:space="preserve"> REF _Ref115687724 \h  \* MERGEFORMAT </w:instrText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separate"/>
            </w:r>
          </w:p>
          <w:p w14:paraId="341CD1EC" w14:textId="0CD3DB22" w:rsidR="008C536B" w:rsidRPr="00AA7C11" w:rsidRDefault="007C096F" w:rsidP="00DB2A04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  <w:r w:rsidRPr="007C096F">
              <w:rPr>
                <w:rFonts w:ascii="DIN NEXT™ ARABIC LIGHT" w:hAnsi="DIN NEXT™ ARABIC LIGHT" w:cs="DIN NEXT™ ARABIC LIGHT"/>
                <w:sz w:val="26"/>
                <w:szCs w:val="26"/>
              </w:rPr>
              <w:t>B. Mission, Objectives, and Program</w:t>
            </w:r>
            <w:r w:rsidRPr="007C096F">
              <w:rPr>
                <w:rStyle w:val="a"/>
                <w:rFonts w:ascii="DIN NEXT™ ARABIC LIGHT" w:hAnsi="DIN NEXT™ ARABIC LIGHT" w:cs="DIN NEXT™ ARABIC LIGHT"/>
                <w:color w:val="auto"/>
                <w:sz w:val="26"/>
                <w:szCs w:val="26"/>
                <w:lang w:bidi="ar-YE"/>
              </w:rPr>
              <w:t xml:space="preserve"> Learning </w:t>
            </w:r>
            <w:r w:rsidRPr="007567CB">
              <w:rPr>
                <w:rStyle w:val="a"/>
                <w:rFonts w:ascii="DIN NEXT™ ARABIC BOLD" w:hAnsi="DIN NEXT™ ARABIC BOLD" w:cs="DIN NEXT™ ARABIC BOLD"/>
                <w:color w:val="4C3D8E"/>
                <w:sz w:val="32"/>
                <w:szCs w:val="32"/>
                <w:lang w:bidi="ar-YE"/>
              </w:rPr>
              <w:t>Outcomes</w:t>
            </w:r>
            <w:r w:rsidR="00254ADF"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end"/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2B111" w14:textId="77777777" w:rsidR="00DB2A04" w:rsidRPr="00AA7C11" w:rsidRDefault="00DB2A04" w:rsidP="00AA7C11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</w:pPr>
          </w:p>
          <w:p w14:paraId="50AE23C0" w14:textId="27A34C10" w:rsidR="008C536B" w:rsidRPr="00AA7C11" w:rsidRDefault="00160C76" w:rsidP="00AA7C11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AA7C11">
              <w:rPr>
                <w:rFonts w:ascii="DIN NEXT™ ARABIC LIGHT" w:hAnsi="DIN NEXT™ ARABIC LIGHT" w:cs="DIN NEXT™ ARABIC LIGHT" w:hint="cs"/>
                <w:color w:val="525252" w:themeColor="accent3" w:themeShade="80"/>
                <w:sz w:val="26"/>
                <w:szCs w:val="26"/>
                <w:lang w:bidi="ar-YE"/>
              </w:rPr>
              <w:t>4</w:t>
            </w:r>
          </w:p>
        </w:tc>
      </w:tr>
      <w:tr w:rsidR="00E357E8" w:rsidRPr="00F039E0" w14:paraId="4F4333BF" w14:textId="77777777" w:rsidTr="00DF292A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9C582" w14:textId="77777777" w:rsidR="007C096F" w:rsidRPr="007C096F" w:rsidRDefault="00254ADF" w:rsidP="007C096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begin"/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instrText xml:space="preserve"> REF _Ref115687732 \h  \* MERGEFORMAT </w:instrText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separate"/>
            </w:r>
          </w:p>
          <w:p w14:paraId="2A001001" w14:textId="3AD224B2" w:rsidR="00E357E8" w:rsidRPr="00AA7C11" w:rsidRDefault="007C096F" w:rsidP="00DB2A0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  <w:r w:rsidRPr="007C096F">
              <w:rPr>
                <w:rFonts w:ascii="DIN NEXT™ ARABIC LIGHT" w:hAnsi="DIN NEXT™ ARABIC LIGHT" w:cs="DIN NEXT™ ARABIC LIGHT"/>
                <w:sz w:val="26"/>
                <w:szCs w:val="26"/>
              </w:rPr>
              <w:t>C.</w:t>
            </w:r>
            <w:r w:rsidRPr="007C096F">
              <w:rPr>
                <w:rStyle w:val="a"/>
                <w:rFonts w:ascii="DIN NEXT™ ARABIC LIGHT" w:hAnsi="DIN NEXT™ ARABIC LIGHT" w:cs="DIN NEXT™ ARABIC LIGHT"/>
                <w:color w:val="auto"/>
                <w:sz w:val="26"/>
                <w:szCs w:val="26"/>
                <w:lang w:bidi="ar-YE"/>
              </w:rPr>
              <w:t xml:space="preserve"> </w:t>
            </w:r>
            <w:r w:rsidRPr="00F758E9">
              <w:rPr>
                <w:rStyle w:val="a"/>
                <w:rFonts w:ascii="DIN NEXT™ ARABIC BOLD" w:hAnsi="DIN NEXT™ ARABIC BOLD" w:cs="DIN NEXT™ ARABIC BOLD"/>
                <w:color w:val="4C3D8E"/>
                <w:sz w:val="32"/>
                <w:szCs w:val="32"/>
                <w:lang w:bidi="ar-YE"/>
              </w:rPr>
              <w:t>Curriculum</w:t>
            </w:r>
            <w:r w:rsidR="00254ADF"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end"/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2B97F" w14:textId="7DA0B37C" w:rsidR="00DB2A04" w:rsidRPr="00AA7C11" w:rsidRDefault="00160C76" w:rsidP="00AA7C11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AA7C11">
              <w:rPr>
                <w:rFonts w:ascii="DIN NEXT™ ARABIC LIGHT" w:hAnsi="DIN NEXT™ ARABIC LIGHT" w:cs="DIN NEXT™ ARABIC LIGHT" w:hint="cs"/>
                <w:color w:val="525252" w:themeColor="accent3" w:themeShade="80"/>
                <w:sz w:val="26"/>
                <w:szCs w:val="26"/>
                <w:lang w:bidi="ar-YE"/>
              </w:rPr>
              <w:t>5</w:t>
            </w:r>
          </w:p>
        </w:tc>
      </w:tr>
      <w:tr w:rsidR="00E357E8" w:rsidRPr="00F039E0" w14:paraId="66F64C58" w14:textId="77777777" w:rsidTr="00DF292A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33DA2" w14:textId="77777777" w:rsidR="007C096F" w:rsidRPr="007C096F" w:rsidRDefault="00254ADF" w:rsidP="007C096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</w:rPr>
            </w:pP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begin"/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instrText xml:space="preserve"> REF _Ref115687737 \h  \* MERGEFORMAT </w:instrText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separate"/>
            </w:r>
            <w:r w:rsidR="007C096F" w:rsidRPr="007C096F">
              <w:rPr>
                <w:rFonts w:ascii="DIN NEXT™ ARABIC LIGHT" w:hAnsi="DIN NEXT™ ARABIC LIGHT" w:cs="DIN NEXT™ ARABIC LIGHT"/>
                <w:sz w:val="26"/>
                <w:szCs w:val="26"/>
              </w:rPr>
              <w:br w:type="page"/>
            </w:r>
          </w:p>
          <w:p w14:paraId="61801E01" w14:textId="77777777" w:rsidR="007C096F" w:rsidRPr="007C096F" w:rsidRDefault="007C096F" w:rsidP="007C096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</w:p>
          <w:p w14:paraId="0B0C0860" w14:textId="77777777" w:rsidR="007C096F" w:rsidRPr="007C096F" w:rsidRDefault="007C096F" w:rsidP="007C096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</w:rPr>
            </w:pPr>
          </w:p>
          <w:p w14:paraId="602514D4" w14:textId="7D594DD7" w:rsidR="00E357E8" w:rsidRPr="00AA7C11" w:rsidRDefault="007C096F" w:rsidP="00C85B6C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  <w:r w:rsidRPr="007C096F">
              <w:rPr>
                <w:rFonts w:ascii="DIN NEXT™ ARABIC LIGHT" w:hAnsi="DIN NEXT™ ARABIC LIGHT" w:cs="DIN NEXT™ ARABIC LIGHT"/>
                <w:sz w:val="26"/>
                <w:szCs w:val="26"/>
              </w:rPr>
              <w:t>D. Student</w:t>
            </w:r>
            <w:r w:rsidRPr="007C096F">
              <w:rPr>
                <w:rStyle w:val="a"/>
                <w:rFonts w:ascii="DIN NEXT™ ARABIC LIGHT" w:hAnsi="DIN NEXT™ ARABIC LIGHT" w:cs="DIN NEXT™ ARABIC LIGHT"/>
                <w:color w:val="auto"/>
                <w:sz w:val="26"/>
                <w:szCs w:val="26"/>
                <w:lang w:bidi="ar-YE"/>
              </w:rPr>
              <w:t xml:space="preserve"> Admission </w:t>
            </w:r>
            <w:r w:rsidRPr="00A12CEF">
              <w:rPr>
                <w:rStyle w:val="a"/>
                <w:rFonts w:ascii="DIN NEXT™ ARABIC BOLD" w:hAnsi="DIN NEXT™ ARABIC BOLD" w:cs="DIN NEXT™ ARABIC BOLD"/>
                <w:color w:val="4C3D8E"/>
                <w:sz w:val="32"/>
                <w:szCs w:val="32"/>
                <w:lang w:bidi="ar-YE"/>
              </w:rPr>
              <w:t>and Support</w:t>
            </w:r>
            <w:r>
              <w:rPr>
                <w:rStyle w:val="a"/>
                <w:rFonts w:ascii="DIN NEXT™ ARABIC BOLD" w:hAnsi="DIN NEXT™ ARABIC BOLD" w:cs="DIN NEXT™ ARABIC BOLD"/>
                <w:color w:val="4C3D8E"/>
                <w:sz w:val="32"/>
                <w:szCs w:val="32"/>
                <w:lang w:bidi="ar-YE"/>
              </w:rPr>
              <w:t>:</w:t>
            </w:r>
            <w:r w:rsidR="00254ADF"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end"/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22E8" w14:textId="6CBAE455" w:rsidR="00DB2A04" w:rsidRPr="00AA7C11" w:rsidRDefault="0062026C" w:rsidP="00AA7C11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</w:pPr>
            <w:r w:rsidRPr="00AA7C11">
              <w:rPr>
                <w:rFonts w:ascii="DIN NEXT™ ARABIC LIGHT" w:hAnsi="DIN NEXT™ ARABIC LIGHT" w:cs="DIN NEXT™ ARABIC LIGHT" w:hint="cs"/>
                <w:color w:val="525252" w:themeColor="accent3" w:themeShade="80"/>
                <w:sz w:val="26"/>
                <w:szCs w:val="26"/>
                <w:lang w:bidi="ar-YE"/>
              </w:rPr>
              <w:t>7</w:t>
            </w:r>
          </w:p>
          <w:p w14:paraId="099CFF2E" w14:textId="6FEFF23B" w:rsidR="00DB2A04" w:rsidRPr="00AA7C11" w:rsidRDefault="00DB2A04" w:rsidP="00AA7C11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</w:p>
        </w:tc>
      </w:tr>
      <w:tr w:rsidR="00E357E8" w:rsidRPr="00F039E0" w14:paraId="330DA1F9" w14:textId="77777777" w:rsidTr="00DF292A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09E8" w14:textId="77777777" w:rsidR="007C096F" w:rsidRPr="007C096F" w:rsidRDefault="00254ADF" w:rsidP="007C096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begin"/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instrText xml:space="preserve"> REF _Ref115687744 \h  \* MERGEFORMAT </w:instrText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separate"/>
            </w:r>
          </w:p>
          <w:p w14:paraId="11DBB47F" w14:textId="00DF7298" w:rsidR="00E357E8" w:rsidRPr="00AA7C11" w:rsidRDefault="007C096F" w:rsidP="00C85B6C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  <w:r w:rsidRPr="007C096F">
              <w:rPr>
                <w:rFonts w:ascii="DIN NEXT™ ARABIC LIGHT" w:hAnsi="DIN NEXT™ ARABIC LIGHT" w:cs="DIN NEXT™ ARABIC LIGHT"/>
                <w:sz w:val="26"/>
                <w:szCs w:val="26"/>
              </w:rPr>
              <w:t>E. Faculty and Administrative</w:t>
            </w:r>
            <w:r w:rsidRPr="007C096F">
              <w:rPr>
                <w:rStyle w:val="a"/>
                <w:rFonts w:ascii="DIN NEXT™ ARABIC LIGHT" w:hAnsi="DIN NEXT™ ARABIC LIGHT" w:cs="DIN NEXT™ ARABIC LIGHT"/>
                <w:color w:val="auto"/>
                <w:sz w:val="26"/>
                <w:szCs w:val="26"/>
                <w:lang w:bidi="ar-YE"/>
              </w:rPr>
              <w:t xml:space="preserve"> </w:t>
            </w:r>
            <w:r w:rsidRPr="00691524">
              <w:rPr>
                <w:rStyle w:val="a"/>
                <w:rFonts w:ascii="DIN NEXT™ ARABIC BOLD" w:hAnsi="DIN NEXT™ ARABIC BOLD" w:cs="DIN NEXT™ ARABIC BOLD"/>
                <w:color w:val="4C3D8E"/>
                <w:sz w:val="32"/>
                <w:szCs w:val="32"/>
                <w:lang w:bidi="ar-YE"/>
              </w:rPr>
              <w:t>Staff</w:t>
            </w:r>
            <w:r>
              <w:rPr>
                <w:rStyle w:val="a"/>
                <w:rFonts w:ascii="DIN NEXT™ ARABIC BOLD" w:hAnsi="DIN NEXT™ ARABIC BOLD" w:cs="DIN NEXT™ ARABIC BOLD"/>
                <w:color w:val="4C3D8E"/>
                <w:sz w:val="32"/>
                <w:szCs w:val="32"/>
                <w:lang w:bidi="ar-YE"/>
              </w:rPr>
              <w:t>:</w:t>
            </w:r>
            <w:r w:rsidR="00254ADF"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end"/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7AC6" w14:textId="091AB5BB" w:rsidR="00E357E8" w:rsidRPr="00AA7C11" w:rsidRDefault="0062026C" w:rsidP="00AA7C11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</w:pPr>
            <w:r w:rsidRPr="00AA7C11">
              <w:rPr>
                <w:rFonts w:ascii="DIN NEXT™ ARABIC LIGHT" w:hAnsi="DIN NEXT™ ARABIC LIGHT" w:cs="DIN NEXT™ ARABIC LIGHT" w:hint="cs"/>
                <w:color w:val="525252" w:themeColor="accent3" w:themeShade="80"/>
                <w:sz w:val="26"/>
                <w:szCs w:val="26"/>
                <w:lang w:bidi="ar-YE"/>
              </w:rPr>
              <w:t>8</w:t>
            </w:r>
          </w:p>
          <w:p w14:paraId="34A82E86" w14:textId="65684C80" w:rsidR="00DB2A04" w:rsidRPr="00AA7C11" w:rsidRDefault="00DB2A04" w:rsidP="00AA7C11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</w:p>
        </w:tc>
      </w:tr>
      <w:tr w:rsidR="00E357E8" w:rsidRPr="00F039E0" w14:paraId="6375B34D" w14:textId="77777777" w:rsidTr="00DF292A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3D054" w14:textId="77777777" w:rsidR="007C096F" w:rsidRPr="007C096F" w:rsidRDefault="00254ADF" w:rsidP="007C096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begin"/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instrText xml:space="preserve"> REF _Ref115687748 \h  \* MERGEFORMAT </w:instrText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separate"/>
            </w:r>
          </w:p>
          <w:p w14:paraId="2D0B9863" w14:textId="70D9C4D3" w:rsidR="00E357E8" w:rsidRPr="00AA7C11" w:rsidRDefault="007C096F" w:rsidP="00C85B6C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  <w:r w:rsidRPr="007C096F">
              <w:rPr>
                <w:rFonts w:ascii="DIN NEXT™ ARABIC LIGHT" w:hAnsi="DIN NEXT™ ARABIC LIGHT" w:cs="DIN NEXT™ ARABIC LIGHT"/>
                <w:sz w:val="26"/>
                <w:szCs w:val="26"/>
              </w:rPr>
              <w:t>F. Learning Resources, Facilities, and</w:t>
            </w:r>
            <w:r w:rsidRPr="007C096F">
              <w:rPr>
                <w:rStyle w:val="a"/>
                <w:rFonts w:ascii="DIN NEXT™ ARABIC LIGHT" w:hAnsi="DIN NEXT™ ARABIC LIGHT" w:cs="DIN NEXT™ ARABIC LIGHT"/>
                <w:color w:val="auto"/>
                <w:sz w:val="26"/>
                <w:szCs w:val="26"/>
                <w:lang w:bidi="ar-YE"/>
              </w:rPr>
              <w:t xml:space="preserve"> </w:t>
            </w:r>
            <w:r w:rsidRPr="00D67E18">
              <w:rPr>
                <w:rStyle w:val="a"/>
                <w:rFonts w:ascii="DIN NEXT™ ARABIC BOLD" w:hAnsi="DIN NEXT™ ARABIC BOLD" w:cs="DIN NEXT™ ARABIC BOLD"/>
                <w:color w:val="4C3D8E"/>
                <w:sz w:val="32"/>
                <w:szCs w:val="32"/>
                <w:lang w:bidi="ar-YE"/>
              </w:rPr>
              <w:t>Equipment</w:t>
            </w:r>
            <w:r>
              <w:rPr>
                <w:rStyle w:val="a"/>
                <w:rFonts w:ascii="DIN NEXT™ ARABIC BOLD" w:hAnsi="DIN NEXT™ ARABIC BOLD" w:cs="DIN NEXT™ ARABIC BOLD"/>
                <w:color w:val="4C3D8E"/>
                <w:sz w:val="32"/>
                <w:szCs w:val="32"/>
                <w:lang w:bidi="ar-YE"/>
              </w:rPr>
              <w:t>:</w:t>
            </w:r>
            <w:r w:rsidR="00254ADF"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end"/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DA05" w14:textId="69390D81" w:rsidR="00E357E8" w:rsidRPr="00AA7C11" w:rsidRDefault="0062026C" w:rsidP="00AA7C11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AA7C11">
              <w:rPr>
                <w:rFonts w:ascii="DIN NEXT™ ARABIC LIGHT" w:hAnsi="DIN NEXT™ ARABIC LIGHT" w:cs="DIN NEXT™ ARABIC LIGHT" w:hint="cs"/>
                <w:color w:val="525252" w:themeColor="accent3" w:themeShade="80"/>
                <w:sz w:val="26"/>
                <w:szCs w:val="26"/>
                <w:lang w:bidi="ar-YE"/>
              </w:rPr>
              <w:t>9</w:t>
            </w:r>
          </w:p>
        </w:tc>
      </w:tr>
      <w:tr w:rsidR="00E357E8" w:rsidRPr="0025417B" w14:paraId="5A2BA3FB" w14:textId="77777777" w:rsidTr="00DF292A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A46BB" w14:textId="77777777" w:rsidR="007C096F" w:rsidRPr="007C096F" w:rsidRDefault="00254ADF" w:rsidP="007C096F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begin"/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instrText xml:space="preserve"> REF _Ref115687753 \h  \* MERGEFORMAT </w:instrText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separate"/>
            </w:r>
          </w:p>
          <w:p w14:paraId="356C87BC" w14:textId="1216E886" w:rsidR="00E357E8" w:rsidRPr="00AA7C11" w:rsidRDefault="007C096F" w:rsidP="00C85B6C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  <w:r w:rsidRPr="007C096F">
              <w:rPr>
                <w:rFonts w:ascii="DIN NEXT™ ARABIC LIGHT" w:hAnsi="DIN NEXT™ ARABIC LIGHT" w:cs="DIN NEXT™ ARABIC LIGHT"/>
                <w:sz w:val="26"/>
                <w:szCs w:val="26"/>
              </w:rPr>
              <w:t>G. Program Quality</w:t>
            </w:r>
            <w:r w:rsidRPr="007C096F">
              <w:rPr>
                <w:rStyle w:val="a"/>
                <w:rFonts w:ascii="DIN NEXT™ ARABIC LIGHT" w:hAnsi="DIN NEXT™ ARABIC LIGHT" w:cs="DIN NEXT™ ARABIC LIGHT"/>
                <w:color w:val="auto"/>
                <w:sz w:val="26"/>
                <w:szCs w:val="26"/>
                <w:lang w:bidi="ar-YE"/>
              </w:rPr>
              <w:t xml:space="preserve"> </w:t>
            </w:r>
            <w:r w:rsidRPr="00C65C28">
              <w:rPr>
                <w:rStyle w:val="a"/>
                <w:rFonts w:ascii="DIN NEXT™ ARABIC BOLD" w:hAnsi="DIN NEXT™ ARABIC BOLD" w:cs="DIN NEXT™ ARABIC BOLD"/>
                <w:color w:val="4C3D8E"/>
                <w:sz w:val="32"/>
                <w:szCs w:val="32"/>
                <w:lang w:bidi="ar-YE"/>
              </w:rPr>
              <w:t>Assurance</w:t>
            </w:r>
            <w:r>
              <w:rPr>
                <w:rStyle w:val="a"/>
                <w:rFonts w:ascii="DIN NEXT™ ARABIC BOLD" w:hAnsi="DIN NEXT™ ARABIC BOLD" w:cs="DIN NEXT™ ARABIC BOLD"/>
                <w:color w:val="4C3D8E"/>
                <w:sz w:val="32"/>
                <w:szCs w:val="32"/>
                <w:lang w:bidi="ar-YE"/>
              </w:rPr>
              <w:t>:</w:t>
            </w:r>
            <w:r w:rsidR="00254ADF"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end"/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00D51" w14:textId="188E13EE" w:rsidR="00E357E8" w:rsidRPr="00AA7C11" w:rsidRDefault="0062026C" w:rsidP="00AA7C11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AA7C11">
              <w:rPr>
                <w:rFonts w:ascii="DIN NEXT™ ARABIC LIGHT" w:hAnsi="DIN NEXT™ ARABIC LIGHT" w:cs="DIN NEXT™ ARABIC LIGHT" w:hint="cs"/>
                <w:color w:val="525252" w:themeColor="accent3" w:themeShade="80"/>
                <w:sz w:val="26"/>
                <w:szCs w:val="26"/>
                <w:lang w:bidi="ar-YE"/>
              </w:rPr>
              <w:t>10</w:t>
            </w:r>
          </w:p>
        </w:tc>
      </w:tr>
      <w:tr w:rsidR="00E357E8" w:rsidRPr="00F039E0" w14:paraId="04BC7975" w14:textId="77777777" w:rsidTr="00DF292A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EBFEE" w14:textId="4C5C7B6C" w:rsidR="00E357E8" w:rsidRPr="00AA7C11" w:rsidRDefault="00254ADF" w:rsidP="00C85B6C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sz w:val="26"/>
                <w:szCs w:val="26"/>
                <w:rtl/>
              </w:rPr>
            </w:pP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begin"/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instrText xml:space="preserve"> REF _Ref115687759 \h  \* MERGEFORMAT </w:instrText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separate"/>
            </w:r>
            <w:r w:rsidR="007C096F" w:rsidRPr="007C096F">
              <w:rPr>
                <w:rFonts w:ascii="DIN NEXT™ ARABIC LIGHT" w:hAnsi="DIN NEXT™ ARABIC LIGHT" w:cs="DIN NEXT™ ARABIC LIGHT"/>
                <w:sz w:val="26"/>
                <w:szCs w:val="26"/>
              </w:rPr>
              <w:t>H. Specification Approval Data</w:t>
            </w:r>
            <w:r w:rsidR="007C096F">
              <w:rPr>
                <w:rStyle w:val="a"/>
                <w:rFonts w:ascii="DIN NEXT™ ARABIC BOLD" w:hAnsi="DIN NEXT™ ARABIC BOLD" w:cs="DIN NEXT™ ARABIC BOLD"/>
                <w:color w:val="4C3D8E"/>
                <w:sz w:val="32"/>
                <w:szCs w:val="32"/>
                <w:lang w:bidi="ar-YE"/>
              </w:rPr>
              <w:t>:</w:t>
            </w:r>
            <w:r w:rsidRPr="00AA7C11">
              <w:rPr>
                <w:rFonts w:ascii="DIN NEXT™ ARABIC LIGHT" w:hAnsi="DIN NEXT™ ARABIC LIGHT" w:cs="DIN NEXT™ ARABIC LIGHT" w:hint="cs"/>
                <w:sz w:val="26"/>
                <w:szCs w:val="26"/>
              </w:rPr>
              <w:fldChar w:fldCharType="end"/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EEF2" w14:textId="734E9DD0" w:rsidR="00E357E8" w:rsidRPr="00AA7C11" w:rsidRDefault="0062026C" w:rsidP="00AA7C11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AA7C11">
              <w:rPr>
                <w:rFonts w:ascii="DIN NEXT™ ARABIC LIGHT" w:hAnsi="DIN NEXT™ ARABIC LIGHT" w:cs="DIN NEXT™ ARABIC LIGHT" w:hint="cs"/>
                <w:color w:val="525252" w:themeColor="accent3" w:themeShade="80"/>
                <w:sz w:val="26"/>
                <w:szCs w:val="26"/>
                <w:lang w:bidi="ar-YE"/>
              </w:rPr>
              <w:t>11</w:t>
            </w:r>
          </w:p>
        </w:tc>
      </w:tr>
    </w:tbl>
    <w:p w14:paraId="3ED2E568" w14:textId="17E5CD35" w:rsidR="00131282" w:rsidRDefault="00131282" w:rsidP="009E5D79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</w:p>
    <w:p w14:paraId="01C676E0" w14:textId="60F7CED5" w:rsidR="00B76ED8" w:rsidRDefault="00B76ED8">
      <w:pP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br w:type="page"/>
      </w:r>
    </w:p>
    <w:p w14:paraId="1DC6BEBD" w14:textId="77777777" w:rsidR="00917826" w:rsidRPr="00917826" w:rsidRDefault="00917826">
      <w:pPr>
        <w:rPr>
          <w:rStyle w:val="a"/>
          <w:rFonts w:ascii="DIN NEXT™ ARABIC BOLD" w:hAnsi="DIN NEXT™ ARABIC BOLD" w:cs="DIN NEXT™ ARABIC BOLD"/>
          <w:color w:val="4C3D8E"/>
          <w:sz w:val="12"/>
          <w:szCs w:val="12"/>
          <w:lang w:bidi="ar-YE"/>
        </w:rPr>
      </w:pPr>
    </w:p>
    <w:p w14:paraId="31A16AAD" w14:textId="1255723C" w:rsidR="005031B0" w:rsidRPr="00F9176E" w:rsidRDefault="009E5D79" w:rsidP="008365AE">
      <w:pPr>
        <w:pStyle w:val="Heading1"/>
        <w:spacing w:after="240" w:line="276" w:lineRule="auto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id="0" w:name="_Ref115687522"/>
      <w:r w:rsidRPr="009E5D7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A. Program Identification and General Information</w:t>
      </w:r>
      <w:bookmarkEnd w:id="0"/>
    </w:p>
    <w:tbl>
      <w:tblPr>
        <w:tblStyle w:val="GridTable4-Accent11"/>
        <w:tblW w:w="9098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142"/>
        <w:gridCol w:w="2151"/>
        <w:gridCol w:w="14"/>
        <w:gridCol w:w="2791"/>
      </w:tblGrid>
      <w:tr w:rsidR="003A4ABD" w:rsidRPr="00293830" w14:paraId="6D18CFEC" w14:textId="77777777" w:rsidTr="009C3F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C3D8E"/>
            <w:vAlign w:val="center"/>
          </w:tcPr>
          <w:p w14:paraId="7C734486" w14:textId="2BFBF701" w:rsidR="003A4ABD" w:rsidRPr="00293830" w:rsidRDefault="00D93D94">
            <w:pPr>
              <w:rPr>
                <w:rFonts w:ascii="DIN NEXT™ ARABIC REGULAR" w:hAnsi="DIN NEXT™ ARABIC REGULAR" w:cs="DIN NEXT™ ARABIC REGULAR"/>
                <w:b w:val="0"/>
                <w:bCs w:val="0"/>
                <w:sz w:val="23"/>
                <w:szCs w:val="23"/>
                <w:rtl/>
              </w:rPr>
            </w:pPr>
            <w:r w:rsidRPr="00D93D94">
              <w:rPr>
                <w:rFonts w:ascii="DIN NEXT™ ARABIC REGULAR" w:hAnsi="DIN NEXT™ ARABIC REGULAR" w:cs="DIN NEXT™ ARABIC REGULAR"/>
                <w:b w:val="0"/>
                <w:bCs w:val="0"/>
                <w:sz w:val="23"/>
                <w:szCs w:val="23"/>
              </w:rPr>
              <w:t xml:space="preserve">1. </w:t>
            </w:r>
            <w:r w:rsidRPr="00991FF0">
              <w:rPr>
                <w:rFonts w:ascii="DIN NEXT™ ARABIC REGULAR" w:hAnsi="DIN NEXT™ ARABIC REGULAR" w:cs="DIN NEXT™ ARABIC REGULAR"/>
                <w:b w:val="0"/>
                <w:bCs w:val="0"/>
                <w:sz w:val="23"/>
                <w:szCs w:val="23"/>
              </w:rPr>
              <w:t>Program</w:t>
            </w:r>
            <w:r w:rsidR="00E36E9D" w:rsidRPr="00991FF0">
              <w:rPr>
                <w:rFonts w:ascii="DIN NEXT™ ARABIC REGULAR" w:hAnsi="DIN NEXT™ ARABIC REGULAR" w:cs="DIN NEXT™ ARABIC REGULAR"/>
                <w:b w:val="0"/>
                <w:bCs w:val="0"/>
                <w:sz w:val="23"/>
                <w:szCs w:val="23"/>
              </w:rPr>
              <w:t>’s</w:t>
            </w:r>
            <w:r w:rsidRPr="00991FF0">
              <w:rPr>
                <w:rFonts w:ascii="DIN NEXT™ ARABIC REGULAR" w:hAnsi="DIN NEXT™ ARABIC REGULAR" w:cs="DIN NEXT™ ARABIC REGULAR"/>
                <w:b w:val="0"/>
                <w:bCs w:val="0"/>
                <w:sz w:val="23"/>
                <w:szCs w:val="23"/>
              </w:rPr>
              <w:t xml:space="preserve"> </w:t>
            </w:r>
            <w:r w:rsidR="00723870" w:rsidRPr="00991FF0">
              <w:rPr>
                <w:rFonts w:ascii="DIN NEXT™ ARABIC REGULAR" w:hAnsi="DIN NEXT™ ARABIC REGULAR" w:cs="DIN NEXT™ ARABIC REGULAR"/>
                <w:b w:val="0"/>
                <w:bCs w:val="0"/>
                <w:sz w:val="23"/>
                <w:szCs w:val="23"/>
              </w:rPr>
              <w:t xml:space="preserve">Main </w:t>
            </w:r>
            <w:proofErr w:type="gramStart"/>
            <w:r w:rsidR="00E36E9D" w:rsidRPr="00991FF0">
              <w:rPr>
                <w:rFonts w:ascii="DIN NEXT™ ARABIC REGULAR" w:hAnsi="DIN NEXT™ ARABIC REGULAR" w:cs="DIN NEXT™ ARABIC REGULAR"/>
                <w:b w:val="0"/>
                <w:bCs w:val="0"/>
                <w:sz w:val="23"/>
                <w:szCs w:val="23"/>
              </w:rPr>
              <w:t>Location</w:t>
            </w:r>
            <w:r w:rsidR="00723870" w:rsidRPr="00991FF0">
              <w:rPr>
                <w:rFonts w:ascii="DIN NEXT™ ARABIC REGULAR" w:hAnsi="DIN NEXT™ ARABIC REGULAR" w:cs="DIN NEXT™ ARABIC REGULAR"/>
                <w:b w:val="0"/>
                <w:bCs w:val="0"/>
                <w:sz w:val="23"/>
                <w:szCs w:val="23"/>
              </w:rPr>
              <w:t xml:space="preserve"> </w:t>
            </w:r>
            <w:r w:rsidRPr="00D93D94">
              <w:rPr>
                <w:rFonts w:ascii="DIN NEXT™ ARABIC REGULAR" w:hAnsi="DIN NEXT™ ARABIC REGULAR" w:cs="DIN NEXT™ ARABIC REGULAR"/>
                <w:b w:val="0"/>
                <w:bCs w:val="0"/>
                <w:sz w:val="23"/>
                <w:szCs w:val="23"/>
              </w:rPr>
              <w:t>:</w:t>
            </w:r>
            <w:proofErr w:type="gramEnd"/>
          </w:p>
        </w:tc>
      </w:tr>
      <w:tr w:rsidR="003A4ABD" w:rsidRPr="00293830" w14:paraId="4847EBDB" w14:textId="77777777" w:rsidTr="009C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F2F2F2" w:themeFill="background1" w:themeFillShade="F2"/>
            <w:vAlign w:val="center"/>
          </w:tcPr>
          <w:p w14:paraId="6BED8BB0" w14:textId="77777777" w:rsidR="003A4ABD" w:rsidRPr="00991FF0" w:rsidRDefault="003A4ABD" w:rsidP="009C3F2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</w:p>
          <w:p w14:paraId="1314E1FD" w14:textId="77777777" w:rsidR="003A4ABD" w:rsidRPr="00991FF0" w:rsidRDefault="003A4ABD" w:rsidP="009C3F2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</w:p>
          <w:p w14:paraId="232E74EA" w14:textId="77777777" w:rsidR="003A4ABD" w:rsidRPr="00991FF0" w:rsidRDefault="003A4ABD" w:rsidP="009C3F2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</w:p>
        </w:tc>
      </w:tr>
      <w:tr w:rsidR="003A4ABD" w:rsidRPr="00293830" w14:paraId="6FD23F4F" w14:textId="77777777" w:rsidTr="009C3F20">
        <w:trPr>
          <w:trHeight w:val="42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  <w:vAlign w:val="center"/>
          </w:tcPr>
          <w:p w14:paraId="0A3008E7" w14:textId="59536DF0" w:rsidR="003A4ABD" w:rsidRPr="00293830" w:rsidRDefault="0021721A" w:rsidP="009C3F2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  <w: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>2</w:t>
            </w:r>
            <w:r w:rsidR="00D93D94" w:rsidRPr="00D93D94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>. Branches Offering the Program</w:t>
            </w:r>
            <w:r w:rsidR="001223EF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 xml:space="preserve"> (if any)</w:t>
            </w:r>
            <w:r w:rsidR="00D93D94" w:rsidRPr="00D93D94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>:</w:t>
            </w:r>
          </w:p>
        </w:tc>
      </w:tr>
      <w:tr w:rsidR="003A4ABD" w:rsidRPr="00293830" w14:paraId="50EDE289" w14:textId="77777777" w:rsidTr="009C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D9D9D9" w:themeFill="background1" w:themeFillShade="D9"/>
            <w:vAlign w:val="center"/>
          </w:tcPr>
          <w:p w14:paraId="6FD3BF25" w14:textId="77777777" w:rsidR="003A4ABD" w:rsidRPr="00293830" w:rsidRDefault="003A4ABD" w:rsidP="009C3F2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</w:rPr>
            </w:pPr>
          </w:p>
          <w:p w14:paraId="2958DB9D" w14:textId="77777777" w:rsidR="003A4ABD" w:rsidRPr="00293830" w:rsidRDefault="003A4ABD" w:rsidP="009C3F2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  <w:rtl/>
              </w:rPr>
            </w:pPr>
          </w:p>
        </w:tc>
      </w:tr>
      <w:tr w:rsidR="003A4ABD" w:rsidRPr="00293830" w14:paraId="35E8A336" w14:textId="77777777" w:rsidTr="009C3F20">
        <w:trPr>
          <w:trHeight w:val="384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  <w:vAlign w:val="center"/>
          </w:tcPr>
          <w:p w14:paraId="51188D11" w14:textId="193133CC" w:rsidR="003A4ABD" w:rsidRPr="00991FF0" w:rsidRDefault="0021721A" w:rsidP="00991FF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  <w:r w:rsidRPr="00991FF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>3</w:t>
            </w:r>
            <w:r w:rsidR="00D93D94" w:rsidRPr="00991FF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 xml:space="preserve">. Partnerships with </w:t>
            </w:r>
            <w:r w:rsidR="00904A5E" w:rsidRPr="00991FF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 xml:space="preserve">other </w:t>
            </w:r>
            <w:proofErr w:type="gramStart"/>
            <w:r w:rsidR="00904A5E" w:rsidRPr="00991FF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 xml:space="preserve">parties  </w:t>
            </w:r>
            <w:r w:rsidR="00D93D94" w:rsidRPr="00991FF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>(</w:t>
            </w:r>
            <w:proofErr w:type="gramEnd"/>
            <w:r w:rsidR="00D93D94" w:rsidRPr="00991FF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>if any) and the nature of each:</w:t>
            </w:r>
          </w:p>
        </w:tc>
      </w:tr>
      <w:tr w:rsidR="003A4ABD" w:rsidRPr="00293830" w14:paraId="70E7D9A0" w14:textId="77777777" w:rsidTr="009C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F2F2F2" w:themeFill="background1" w:themeFillShade="F2"/>
            <w:vAlign w:val="center"/>
          </w:tcPr>
          <w:p w14:paraId="38CA26E2" w14:textId="77777777" w:rsidR="003A4ABD" w:rsidRPr="00991FF0" w:rsidRDefault="003A4ABD" w:rsidP="00991FF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</w:p>
          <w:p w14:paraId="3E4284E4" w14:textId="77777777" w:rsidR="003A4ABD" w:rsidRPr="00991FF0" w:rsidRDefault="003A4ABD" w:rsidP="00991FF0">
            <w:pPr>
              <w:shd w:val="clear" w:color="auto" w:fill="F2F2F2" w:themeFill="background1" w:themeFillShade="F2"/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</w:p>
          <w:p w14:paraId="18F10209" w14:textId="77777777" w:rsidR="003A4ABD" w:rsidRPr="00991FF0" w:rsidRDefault="003A4ABD" w:rsidP="00991FF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</w:p>
        </w:tc>
      </w:tr>
      <w:tr w:rsidR="00515908" w:rsidRPr="00293830" w14:paraId="12BF6E7C" w14:textId="77777777" w:rsidTr="009C3F20">
        <w:trPr>
          <w:trHeight w:val="429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  <w:vAlign w:val="center"/>
          </w:tcPr>
          <w:p w14:paraId="7B4149F6" w14:textId="33C9D197" w:rsidR="00515908" w:rsidRPr="00991FF0" w:rsidRDefault="00F30A2A" w:rsidP="00991FF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  <w:r w:rsidRPr="00991FF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>4. Professions/jobs for which students are qualified</w:t>
            </w:r>
          </w:p>
        </w:tc>
      </w:tr>
      <w:tr w:rsidR="00515908" w:rsidRPr="00293830" w14:paraId="3C8E3FDD" w14:textId="77777777" w:rsidTr="009C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D9D9D9" w:themeFill="background1" w:themeFillShade="D9"/>
            <w:vAlign w:val="center"/>
          </w:tcPr>
          <w:p w14:paraId="54FE584C" w14:textId="77777777" w:rsidR="00515908" w:rsidRPr="00991FF0" w:rsidRDefault="00515908" w:rsidP="00991FF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</w:p>
        </w:tc>
      </w:tr>
      <w:tr w:rsidR="00515908" w:rsidRPr="00293830" w14:paraId="2A857FC8" w14:textId="77777777" w:rsidTr="009C3F20">
        <w:trPr>
          <w:trHeight w:val="42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  <w:vAlign w:val="center"/>
          </w:tcPr>
          <w:p w14:paraId="0E032A96" w14:textId="3E52D8F5" w:rsidR="00515908" w:rsidRPr="00991FF0" w:rsidRDefault="00F30A2A" w:rsidP="00991FF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</w:pPr>
            <w:bookmarkStart w:id="1" w:name="_Hlk511560069"/>
            <w:r w:rsidRPr="00991FF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>5</w:t>
            </w:r>
            <w:r w:rsidR="00515908" w:rsidRPr="00991FF0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</w:rPr>
              <w:t>. Relevant occupational/ Professional sectors:</w:t>
            </w:r>
          </w:p>
        </w:tc>
      </w:tr>
      <w:tr w:rsidR="00515908" w:rsidRPr="00293830" w14:paraId="0DA85845" w14:textId="77777777" w:rsidTr="009C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8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F2F2F2" w:themeFill="background1" w:themeFillShade="F2"/>
            <w:vAlign w:val="center"/>
          </w:tcPr>
          <w:p w14:paraId="1C0BD99F" w14:textId="77777777" w:rsidR="00515908" w:rsidRPr="00991FF0" w:rsidRDefault="00515908" w:rsidP="00991FF0">
            <w:pP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</w:rPr>
            </w:pPr>
          </w:p>
        </w:tc>
      </w:tr>
      <w:tr w:rsidR="00515908" w:rsidRPr="00293830" w14:paraId="0254D587" w14:textId="77777777" w:rsidTr="009C3F20">
        <w:trPr>
          <w:trHeight w:val="429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  <w:vAlign w:val="center"/>
          </w:tcPr>
          <w:p w14:paraId="5E83D37A" w14:textId="44906243" w:rsidR="00515908" w:rsidRPr="00293830" w:rsidRDefault="00515908" w:rsidP="00515908">
            <w:pPr>
              <w:ind w:right="43"/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lang w:bidi="ar-EG"/>
              </w:rPr>
            </w:pPr>
            <w:r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lang w:bidi="ar-EG"/>
              </w:rPr>
              <w:t>6</w:t>
            </w:r>
            <w:r w:rsidRPr="00D93D94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lang w:bidi="ar-EG"/>
              </w:rPr>
              <w:t>. Major Tracks/Pathways (if any):</w:t>
            </w:r>
          </w:p>
        </w:tc>
      </w:tr>
      <w:tr w:rsidR="00515908" w:rsidRPr="00293830" w14:paraId="46FBF332" w14:textId="77777777" w:rsidTr="009C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  <w:shd w:val="clear" w:color="auto" w:fill="D9D9D9" w:themeFill="background1" w:themeFillShade="D9"/>
            <w:vAlign w:val="center"/>
          </w:tcPr>
          <w:p w14:paraId="0B90463B" w14:textId="55D84625" w:rsidR="00515908" w:rsidRPr="00D93D94" w:rsidRDefault="00515908" w:rsidP="00515908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  <w:r w:rsidRPr="00D93D94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  <w:t>Major track/pathway</w:t>
            </w:r>
          </w:p>
        </w:tc>
        <w:tc>
          <w:tcPr>
            <w:tcW w:w="2151" w:type="dxa"/>
            <w:gridSpan w:val="2"/>
            <w:shd w:val="clear" w:color="auto" w:fill="D9D9D9" w:themeFill="background1" w:themeFillShade="D9"/>
            <w:vAlign w:val="center"/>
          </w:tcPr>
          <w:p w14:paraId="4886F4BB" w14:textId="77777777" w:rsidR="00515908" w:rsidRPr="00D93D94" w:rsidRDefault="00515908" w:rsidP="00515908">
            <w:pPr>
              <w:ind w:right="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sz w:val="23"/>
                <w:szCs w:val="23"/>
              </w:rPr>
            </w:pPr>
            <w:r w:rsidRPr="00D93D94"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sz w:val="23"/>
                <w:szCs w:val="23"/>
              </w:rPr>
              <w:t>Credit hours</w:t>
            </w:r>
          </w:p>
          <w:p w14:paraId="77F7F9D9" w14:textId="7C677AA1" w:rsidR="00515908" w:rsidRPr="00293830" w:rsidRDefault="00515908" w:rsidP="00515908">
            <w:pPr>
              <w:ind w:right="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D93D94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  <w:t>(For each track)</w:t>
            </w:r>
          </w:p>
        </w:tc>
        <w:tc>
          <w:tcPr>
            <w:tcW w:w="2770" w:type="dxa"/>
            <w:shd w:val="clear" w:color="auto" w:fill="D9D9D9" w:themeFill="background1" w:themeFillShade="D9"/>
            <w:vAlign w:val="center"/>
          </w:tcPr>
          <w:p w14:paraId="486F5352" w14:textId="54A454CD" w:rsidR="00D83E73" w:rsidRPr="00E100B7" w:rsidRDefault="00F30A2A" w:rsidP="00515908">
            <w:pPr>
              <w:ind w:right="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" w:author="Ashwag S. shdaiyd" w:date="2022-10-23T08:36:00Z"/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sz w:val="23"/>
                <w:szCs w:val="23"/>
              </w:rPr>
            </w:pPr>
            <w:r w:rsidRPr="00E100B7"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sz w:val="23"/>
                <w:szCs w:val="23"/>
              </w:rPr>
              <w:t xml:space="preserve">Professions/jobs </w:t>
            </w:r>
          </w:p>
          <w:p w14:paraId="470286D8" w14:textId="7EE8EA3E" w:rsidR="00515908" w:rsidRPr="00246B98" w:rsidRDefault="00515908" w:rsidP="00515908">
            <w:pPr>
              <w:ind w:right="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00B050"/>
                <w:sz w:val="23"/>
                <w:szCs w:val="23"/>
              </w:rPr>
            </w:pPr>
            <w:r w:rsidRPr="00E100B7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  <w:t>(For each track</w:t>
            </w:r>
            <w:r w:rsidRPr="00246B98">
              <w:rPr>
                <w:rFonts w:ascii="DIN NEXT™ ARABIC REGULAR" w:hAnsi="DIN NEXT™ ARABIC REGULAR" w:cs="DIN NEXT™ ARABIC REGULAR"/>
                <w:color w:val="00B050"/>
                <w:sz w:val="23"/>
                <w:szCs w:val="23"/>
                <w:lang w:bidi="ar-EG"/>
              </w:rPr>
              <w:t>)</w:t>
            </w:r>
          </w:p>
        </w:tc>
      </w:tr>
      <w:tr w:rsidR="00515908" w:rsidRPr="00293830" w14:paraId="3B15D1AA" w14:textId="77777777" w:rsidTr="009C3F20">
        <w:trPr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  <w:shd w:val="clear" w:color="auto" w:fill="F2F2F2" w:themeFill="background1" w:themeFillShade="F2"/>
            <w:vAlign w:val="center"/>
          </w:tcPr>
          <w:p w14:paraId="4AADA020" w14:textId="77777777" w:rsidR="00515908" w:rsidRPr="002430CC" w:rsidRDefault="00515908" w:rsidP="00515908">
            <w:pPr>
              <w:pStyle w:val="ListParagraph"/>
              <w:numPr>
                <w:ilvl w:val="0"/>
                <w:numId w:val="28"/>
              </w:numPr>
              <w:ind w:left="0" w:firstLine="0"/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</w:rPr>
            </w:pPr>
          </w:p>
        </w:tc>
        <w:tc>
          <w:tcPr>
            <w:tcW w:w="2151" w:type="dxa"/>
            <w:gridSpan w:val="2"/>
            <w:shd w:val="clear" w:color="auto" w:fill="F2F2F2" w:themeFill="background1" w:themeFillShade="F2"/>
            <w:vAlign w:val="center"/>
          </w:tcPr>
          <w:p w14:paraId="01E4D919" w14:textId="77777777" w:rsidR="00515908" w:rsidRPr="00293830" w:rsidRDefault="00515908" w:rsidP="00515908">
            <w:pPr>
              <w:ind w:right="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770" w:type="dxa"/>
            <w:shd w:val="clear" w:color="auto" w:fill="F2F2F2" w:themeFill="background1" w:themeFillShade="F2"/>
            <w:vAlign w:val="center"/>
          </w:tcPr>
          <w:p w14:paraId="43695605" w14:textId="77777777" w:rsidR="00515908" w:rsidRPr="00293830" w:rsidRDefault="00515908" w:rsidP="00515908">
            <w:pPr>
              <w:ind w:right="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515908" w:rsidRPr="00293830" w14:paraId="122ED796" w14:textId="77777777" w:rsidTr="009C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  <w:shd w:val="clear" w:color="auto" w:fill="F2F2F2" w:themeFill="background1" w:themeFillShade="F2"/>
            <w:vAlign w:val="center"/>
          </w:tcPr>
          <w:p w14:paraId="4F193B0D" w14:textId="77777777" w:rsidR="00515908" w:rsidRPr="002430CC" w:rsidRDefault="00515908" w:rsidP="00515908">
            <w:pPr>
              <w:pStyle w:val="ListParagraph"/>
              <w:numPr>
                <w:ilvl w:val="0"/>
                <w:numId w:val="28"/>
              </w:numPr>
              <w:ind w:left="0" w:firstLine="0"/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</w:rPr>
            </w:pPr>
          </w:p>
        </w:tc>
        <w:tc>
          <w:tcPr>
            <w:tcW w:w="2151" w:type="dxa"/>
            <w:gridSpan w:val="2"/>
            <w:shd w:val="clear" w:color="auto" w:fill="F2F2F2" w:themeFill="background1" w:themeFillShade="F2"/>
            <w:vAlign w:val="center"/>
          </w:tcPr>
          <w:p w14:paraId="15FB48D4" w14:textId="77777777" w:rsidR="00515908" w:rsidRPr="00293830" w:rsidRDefault="00515908" w:rsidP="00515908">
            <w:pPr>
              <w:ind w:right="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770" w:type="dxa"/>
            <w:shd w:val="clear" w:color="auto" w:fill="F2F2F2" w:themeFill="background1" w:themeFillShade="F2"/>
            <w:vAlign w:val="center"/>
          </w:tcPr>
          <w:p w14:paraId="64259E17" w14:textId="77777777" w:rsidR="00515908" w:rsidRPr="00293830" w:rsidRDefault="00515908" w:rsidP="00515908">
            <w:pPr>
              <w:ind w:right="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515908" w:rsidRPr="00293830" w14:paraId="3CE9B4B9" w14:textId="77777777" w:rsidTr="009C3F20">
        <w:trPr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  <w:shd w:val="clear" w:color="auto" w:fill="F2F2F2" w:themeFill="background1" w:themeFillShade="F2"/>
            <w:vAlign w:val="center"/>
          </w:tcPr>
          <w:p w14:paraId="2A11594E" w14:textId="77777777" w:rsidR="00515908" w:rsidRPr="002430CC" w:rsidRDefault="00515908" w:rsidP="00515908">
            <w:pPr>
              <w:pStyle w:val="ListParagraph"/>
              <w:numPr>
                <w:ilvl w:val="0"/>
                <w:numId w:val="28"/>
              </w:numPr>
              <w:ind w:left="0" w:firstLine="0"/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</w:rPr>
            </w:pPr>
          </w:p>
        </w:tc>
        <w:tc>
          <w:tcPr>
            <w:tcW w:w="2151" w:type="dxa"/>
            <w:gridSpan w:val="2"/>
            <w:shd w:val="clear" w:color="auto" w:fill="F2F2F2" w:themeFill="background1" w:themeFillShade="F2"/>
            <w:vAlign w:val="center"/>
          </w:tcPr>
          <w:p w14:paraId="769BC792" w14:textId="77777777" w:rsidR="00515908" w:rsidRPr="00293830" w:rsidRDefault="00515908" w:rsidP="00515908">
            <w:pPr>
              <w:ind w:right="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770" w:type="dxa"/>
            <w:shd w:val="clear" w:color="auto" w:fill="F2F2F2" w:themeFill="background1" w:themeFillShade="F2"/>
            <w:vAlign w:val="center"/>
          </w:tcPr>
          <w:p w14:paraId="51441BC2" w14:textId="77777777" w:rsidR="00515908" w:rsidRPr="00293830" w:rsidRDefault="00515908" w:rsidP="00515908">
            <w:pPr>
              <w:ind w:right="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515908" w:rsidRPr="00293830" w14:paraId="48DCAA3A" w14:textId="77777777" w:rsidTr="009C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  <w:shd w:val="clear" w:color="auto" w:fill="F2F2F2" w:themeFill="background1" w:themeFillShade="F2"/>
            <w:vAlign w:val="center"/>
          </w:tcPr>
          <w:p w14:paraId="6CC6EF7A" w14:textId="77777777" w:rsidR="00515908" w:rsidRPr="002430CC" w:rsidRDefault="00515908" w:rsidP="00515908">
            <w:pPr>
              <w:pStyle w:val="ListParagraph"/>
              <w:numPr>
                <w:ilvl w:val="0"/>
                <w:numId w:val="28"/>
              </w:numPr>
              <w:ind w:left="0" w:firstLine="0"/>
              <w:rPr>
                <w:rFonts w:ascii="DIN NEXT™ ARABIC LIGHT" w:hAnsi="DIN NEXT™ ARABIC LIGHT" w:cs="DIN NEXT™ ARABIC LIGHT"/>
                <w:b w:val="0"/>
                <w:bCs w:val="0"/>
                <w:color w:val="525252" w:themeColor="accent3" w:themeShade="80"/>
                <w:sz w:val="22"/>
                <w:szCs w:val="22"/>
              </w:rPr>
            </w:pPr>
          </w:p>
        </w:tc>
        <w:tc>
          <w:tcPr>
            <w:tcW w:w="2151" w:type="dxa"/>
            <w:gridSpan w:val="2"/>
            <w:shd w:val="clear" w:color="auto" w:fill="F2F2F2" w:themeFill="background1" w:themeFillShade="F2"/>
            <w:vAlign w:val="center"/>
          </w:tcPr>
          <w:p w14:paraId="26DE0618" w14:textId="77777777" w:rsidR="00515908" w:rsidRPr="00293830" w:rsidRDefault="00515908" w:rsidP="00515908">
            <w:pPr>
              <w:ind w:right="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770" w:type="dxa"/>
            <w:shd w:val="clear" w:color="auto" w:fill="F2F2F2" w:themeFill="background1" w:themeFillShade="F2"/>
            <w:vAlign w:val="center"/>
          </w:tcPr>
          <w:p w14:paraId="2E9C9A6A" w14:textId="77777777" w:rsidR="00515908" w:rsidRPr="00293830" w:rsidRDefault="00515908" w:rsidP="00515908">
            <w:pPr>
              <w:ind w:right="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515908" w:rsidRPr="00293830" w14:paraId="181765C5" w14:textId="77777777" w:rsidTr="009C3F20">
        <w:trPr>
          <w:trHeight w:val="393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  <w:vAlign w:val="center"/>
          </w:tcPr>
          <w:p w14:paraId="547B451E" w14:textId="71AE1ECE" w:rsidR="00515908" w:rsidRPr="00E100B7" w:rsidRDefault="00515908" w:rsidP="004E2806">
            <w:pPr>
              <w:ind w:right="43"/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rtl/>
                <w:lang w:bidi="ar-EG"/>
              </w:rPr>
            </w:pPr>
            <w:r w:rsidRPr="00E100B7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lang w:bidi="ar-EG"/>
              </w:rPr>
              <w:t>7. Exit Points/Awarded Degree (if any):</w:t>
            </w:r>
          </w:p>
        </w:tc>
      </w:tr>
      <w:tr w:rsidR="00515908" w:rsidRPr="00293830" w14:paraId="6D38598B" w14:textId="77777777" w:rsidTr="009C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72" w:type="dxa"/>
            <w:gridSpan w:val="2"/>
            <w:shd w:val="clear" w:color="auto" w:fill="D9D9D9" w:themeFill="background1" w:themeFillShade="D9"/>
            <w:vAlign w:val="center"/>
          </w:tcPr>
          <w:p w14:paraId="54A7F02F" w14:textId="19FB6904" w:rsidR="00515908" w:rsidRPr="00E100B7" w:rsidRDefault="00515908" w:rsidP="00515908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E100B7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  <w:t>exit points/awarded degree</w:t>
            </w:r>
          </w:p>
        </w:tc>
        <w:tc>
          <w:tcPr>
            <w:tcW w:w="2784" w:type="dxa"/>
            <w:gridSpan w:val="2"/>
            <w:shd w:val="clear" w:color="auto" w:fill="D9D9D9" w:themeFill="background1" w:themeFillShade="D9"/>
            <w:vAlign w:val="center"/>
          </w:tcPr>
          <w:p w14:paraId="49B62F10" w14:textId="6267E645" w:rsidR="00515908" w:rsidRPr="00E100B7" w:rsidRDefault="00515908" w:rsidP="00515908">
            <w:pPr>
              <w:ind w:right="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sz w:val="23"/>
                <w:szCs w:val="23"/>
                <w:lang w:bidi="ar-EG"/>
              </w:rPr>
            </w:pPr>
            <w:r w:rsidRPr="00E100B7"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sz w:val="23"/>
                <w:szCs w:val="23"/>
                <w:lang w:bidi="ar-EG"/>
              </w:rPr>
              <w:t>Credit hours</w:t>
            </w:r>
          </w:p>
        </w:tc>
      </w:tr>
      <w:tr w:rsidR="00515908" w:rsidRPr="00293830" w14:paraId="1BF0E343" w14:textId="77777777" w:rsidTr="009C3F20">
        <w:trPr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72" w:type="dxa"/>
            <w:gridSpan w:val="2"/>
            <w:shd w:val="clear" w:color="auto" w:fill="F2F2F2" w:themeFill="background1" w:themeFillShade="F2"/>
            <w:vAlign w:val="center"/>
          </w:tcPr>
          <w:p w14:paraId="25D01672" w14:textId="77777777" w:rsidR="00515908" w:rsidRPr="00293830" w:rsidRDefault="00515908" w:rsidP="00515908">
            <w:pPr>
              <w:pStyle w:val="ListParagraph"/>
              <w:numPr>
                <w:ilvl w:val="0"/>
                <w:numId w:val="29"/>
              </w:numPr>
              <w:ind w:left="313" w:right="43" w:hanging="284"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784" w:type="dxa"/>
            <w:gridSpan w:val="2"/>
            <w:shd w:val="clear" w:color="auto" w:fill="F2F2F2" w:themeFill="background1" w:themeFillShade="F2"/>
            <w:vAlign w:val="center"/>
          </w:tcPr>
          <w:p w14:paraId="3AF9CB16" w14:textId="77777777" w:rsidR="00515908" w:rsidRPr="00293830" w:rsidRDefault="00515908" w:rsidP="00515908">
            <w:pPr>
              <w:ind w:right="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515908" w:rsidRPr="00293830" w14:paraId="66F48781" w14:textId="77777777" w:rsidTr="009C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72" w:type="dxa"/>
            <w:gridSpan w:val="2"/>
            <w:shd w:val="clear" w:color="auto" w:fill="F2F2F2" w:themeFill="background1" w:themeFillShade="F2"/>
            <w:vAlign w:val="center"/>
          </w:tcPr>
          <w:p w14:paraId="034B33C5" w14:textId="77777777" w:rsidR="00515908" w:rsidRPr="00293830" w:rsidRDefault="00515908" w:rsidP="00515908">
            <w:pPr>
              <w:pStyle w:val="ListParagraph"/>
              <w:numPr>
                <w:ilvl w:val="0"/>
                <w:numId w:val="29"/>
              </w:numPr>
              <w:ind w:left="313" w:right="43" w:hanging="284"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784" w:type="dxa"/>
            <w:gridSpan w:val="2"/>
            <w:shd w:val="clear" w:color="auto" w:fill="F2F2F2" w:themeFill="background1" w:themeFillShade="F2"/>
            <w:vAlign w:val="center"/>
          </w:tcPr>
          <w:p w14:paraId="770DC968" w14:textId="77777777" w:rsidR="00515908" w:rsidRPr="00293830" w:rsidRDefault="00515908" w:rsidP="00515908">
            <w:pPr>
              <w:ind w:right="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515908" w:rsidRPr="00293830" w14:paraId="64ACAA3C" w14:textId="77777777" w:rsidTr="009C3F20">
        <w:trPr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72" w:type="dxa"/>
            <w:gridSpan w:val="2"/>
            <w:shd w:val="clear" w:color="auto" w:fill="F2F2F2" w:themeFill="background1" w:themeFillShade="F2"/>
            <w:vAlign w:val="center"/>
          </w:tcPr>
          <w:p w14:paraId="4DFF3FD9" w14:textId="77777777" w:rsidR="00515908" w:rsidRPr="00293830" w:rsidRDefault="00515908" w:rsidP="00515908">
            <w:pPr>
              <w:pStyle w:val="ListParagraph"/>
              <w:numPr>
                <w:ilvl w:val="0"/>
                <w:numId w:val="29"/>
              </w:numPr>
              <w:ind w:left="313" w:right="43" w:hanging="284"/>
              <w:rPr>
                <w:rFonts w:ascii="DIN NEXT™ ARABIC REGULAR" w:hAnsi="DIN NEXT™ ARABIC REGULAR" w:cs="DIN NEXT™ ARABIC REGULAR"/>
                <w:b w:val="0"/>
                <w:bCs w:val="0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2784" w:type="dxa"/>
            <w:gridSpan w:val="2"/>
            <w:shd w:val="clear" w:color="auto" w:fill="F2F2F2" w:themeFill="background1" w:themeFillShade="F2"/>
            <w:vAlign w:val="center"/>
          </w:tcPr>
          <w:p w14:paraId="54413575" w14:textId="77777777" w:rsidR="00515908" w:rsidRPr="00293830" w:rsidRDefault="00515908" w:rsidP="00515908">
            <w:pPr>
              <w:ind w:right="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4E2806" w:rsidRPr="00293830" w14:paraId="0388EEDA" w14:textId="77777777" w:rsidTr="00991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7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0" w:type="dxa"/>
            <w:gridSpan w:val="4"/>
            <w:shd w:val="clear" w:color="auto" w:fill="4C3D8E"/>
            <w:vAlign w:val="center"/>
          </w:tcPr>
          <w:p w14:paraId="0DEBAD30" w14:textId="77777777" w:rsidR="004E2806" w:rsidRDefault="000473F6" w:rsidP="00DB2A04">
            <w:pPr>
              <w:ind w:right="43"/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lang w:bidi="ar-EG"/>
              </w:rPr>
            </w:pPr>
            <w:r w:rsidRPr="00E100B7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lang w:bidi="ar-EG"/>
              </w:rPr>
              <w:t>8</w:t>
            </w:r>
            <w:r w:rsidR="00DB2A04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lang w:bidi="ar-EG"/>
              </w:rPr>
              <w:t xml:space="preserve">. </w:t>
            </w:r>
            <w:r w:rsidR="004E2806" w:rsidRPr="00E100B7"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lang w:bidi="ar-EG"/>
              </w:rPr>
              <w:t>Total credit hours: (…………….)</w:t>
            </w:r>
          </w:p>
          <w:p w14:paraId="720D4E7C" w14:textId="34391BC9" w:rsidR="00DB2A04" w:rsidRPr="00E100B7" w:rsidRDefault="00DB2A04" w:rsidP="00DB2A04">
            <w:pPr>
              <w:ind w:right="43"/>
              <w:rPr>
                <w:rFonts w:ascii="DIN NEXT™ ARABIC REGULAR" w:hAnsi="DIN NEXT™ ARABIC REGULAR" w:cs="DIN NEXT™ ARABIC REGULAR"/>
                <w:b w:val="0"/>
                <w:bCs w:val="0"/>
                <w:color w:val="FFFFFF" w:themeColor="background1"/>
                <w:sz w:val="23"/>
                <w:szCs w:val="23"/>
                <w:lang w:bidi="ar-EG"/>
              </w:rPr>
            </w:pPr>
          </w:p>
        </w:tc>
      </w:tr>
      <w:bookmarkEnd w:id="1"/>
    </w:tbl>
    <w:p w14:paraId="71D30D18" w14:textId="77777777" w:rsidR="00B76ED8" w:rsidRDefault="00B76ED8">
      <w:pPr>
        <w:rPr>
          <w:rStyle w:val="a"/>
          <w:rFonts w:ascii="DIN NEXT™ ARABIC BOLD" w:hAnsi="DIN NEXT™ ARABIC BOLD" w:cs="DIN NEXT™ ARABIC BOLD"/>
          <w:color w:val="52B5C2"/>
          <w:sz w:val="32"/>
          <w:szCs w:val="32"/>
          <w:rtl/>
        </w:rPr>
      </w:pPr>
      <w:r>
        <w:rPr>
          <w:rStyle w:val="a"/>
          <w:rFonts w:ascii="DIN NEXT™ ARABIC BOLD" w:hAnsi="DIN NEXT™ ARABIC BOLD" w:cs="DIN NEXT™ ARABIC BOLD"/>
          <w:color w:val="52B5C2"/>
          <w:sz w:val="32"/>
          <w:szCs w:val="32"/>
          <w:lang w:bidi="ar-YE"/>
        </w:rPr>
        <w:br w:type="page"/>
      </w:r>
    </w:p>
    <w:p w14:paraId="5A257DCE" w14:textId="77777777" w:rsidR="00917826" w:rsidRPr="00917826" w:rsidRDefault="00917826" w:rsidP="001223EF">
      <w:pPr>
        <w:pStyle w:val="Heading1"/>
        <w:spacing w:after="240" w:line="276" w:lineRule="auto"/>
        <w:rPr>
          <w:rStyle w:val="a"/>
          <w:rFonts w:ascii="DIN NEXT™ ARABIC BOLD" w:hAnsi="DIN NEXT™ ARABIC BOLD" w:cs="DIN NEXT™ ARABIC BOLD"/>
          <w:color w:val="4C3D8E"/>
          <w:sz w:val="10"/>
          <w:szCs w:val="10"/>
          <w:rtl/>
          <w:lang w:bidi="ar-YE"/>
        </w:rPr>
      </w:pPr>
      <w:bookmarkStart w:id="3" w:name="_Ref115687724"/>
    </w:p>
    <w:p w14:paraId="4FFE1B35" w14:textId="35C8244D" w:rsidR="00170319" w:rsidRPr="00F9176E" w:rsidRDefault="007567CB" w:rsidP="001223EF">
      <w:pPr>
        <w:pStyle w:val="Heading1"/>
        <w:spacing w:after="240" w:line="276" w:lineRule="auto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 w:rsidRPr="007567CB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B. Mission, </w:t>
      </w:r>
      <w:r w:rsidR="001223EF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Objectives</w:t>
      </w:r>
      <w:r w:rsidRPr="007567CB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, and </w:t>
      </w:r>
      <w:r w:rsidR="001223EF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Program </w:t>
      </w:r>
      <w:r w:rsidRPr="007567CB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Learning Outcomes</w:t>
      </w:r>
      <w:bookmarkEnd w:id="3"/>
    </w:p>
    <w:tbl>
      <w:tblPr>
        <w:tblStyle w:val="TableGrid"/>
        <w:tblW w:w="9089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4"/>
        <w:gridCol w:w="8284"/>
      </w:tblGrid>
      <w:tr w:rsidR="00293830" w:rsidRPr="00293830" w14:paraId="7F6D20F2" w14:textId="77777777" w:rsidTr="002F1429">
        <w:trPr>
          <w:trHeight w:val="465"/>
          <w:tblCellSpacing w:w="7" w:type="dxa"/>
          <w:jc w:val="center"/>
        </w:trPr>
        <w:tc>
          <w:tcPr>
            <w:tcW w:w="9061" w:type="dxa"/>
            <w:gridSpan w:val="3"/>
            <w:shd w:val="clear" w:color="auto" w:fill="4C3D8E"/>
            <w:vAlign w:val="center"/>
          </w:tcPr>
          <w:p w14:paraId="292EB1F1" w14:textId="73527CB5" w:rsidR="00293830" w:rsidRPr="00293830" w:rsidRDefault="0021721A" w:rsidP="002F1429">
            <w:pPr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1</w:t>
            </w:r>
            <w:r w:rsidR="007567CB" w:rsidRPr="007567CB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. Program Mission:</w:t>
            </w:r>
          </w:p>
        </w:tc>
      </w:tr>
      <w:tr w:rsidR="00293830" w:rsidRPr="00293830" w14:paraId="6CA5DCB1" w14:textId="77777777" w:rsidTr="002F1429">
        <w:trPr>
          <w:tblCellSpacing w:w="7" w:type="dxa"/>
          <w:jc w:val="center"/>
        </w:trPr>
        <w:tc>
          <w:tcPr>
            <w:tcW w:w="9061" w:type="dxa"/>
            <w:gridSpan w:val="3"/>
            <w:shd w:val="clear" w:color="auto" w:fill="F2F2F2" w:themeFill="background1" w:themeFillShade="F2"/>
            <w:vAlign w:val="center"/>
          </w:tcPr>
          <w:p w14:paraId="1895DF2D" w14:textId="77777777" w:rsidR="00293830" w:rsidRPr="00293830" w:rsidRDefault="00293830" w:rsidP="002F1429">
            <w:pPr>
              <w:pStyle w:val="ListParagraph"/>
              <w:ind w:left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  <w:p w14:paraId="489F6D2E" w14:textId="77777777" w:rsidR="00293830" w:rsidRPr="00293830" w:rsidRDefault="00293830" w:rsidP="002F1429">
            <w:pPr>
              <w:pStyle w:val="ListParagraph"/>
              <w:ind w:left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  <w:p w14:paraId="272C6184" w14:textId="77777777" w:rsidR="00293830" w:rsidRPr="00293830" w:rsidRDefault="00293830" w:rsidP="002F1429">
            <w:pPr>
              <w:pStyle w:val="ListParagraph"/>
              <w:ind w:left="0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293830" w:rsidRPr="00293830" w14:paraId="3A4DC479" w14:textId="77777777" w:rsidTr="002F1429">
        <w:trPr>
          <w:trHeight w:val="484"/>
          <w:tblCellSpacing w:w="7" w:type="dxa"/>
          <w:jc w:val="center"/>
        </w:trPr>
        <w:tc>
          <w:tcPr>
            <w:tcW w:w="9061" w:type="dxa"/>
            <w:gridSpan w:val="3"/>
            <w:shd w:val="clear" w:color="auto" w:fill="4C3D8E"/>
            <w:vAlign w:val="center"/>
          </w:tcPr>
          <w:p w14:paraId="3210670A" w14:textId="623DA682" w:rsidR="00293830" w:rsidRPr="00293830" w:rsidRDefault="0021721A" w:rsidP="001223EF">
            <w:pPr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  <w:lang w:bidi="ar-EG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2</w:t>
            </w:r>
            <w:r w:rsidR="007567CB" w:rsidRPr="007567CB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 xml:space="preserve">. Program </w:t>
            </w:r>
            <w:r w:rsidR="001223EF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Objectives</w:t>
            </w:r>
            <w:r w:rsidR="007567CB" w:rsidRPr="007567CB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:</w:t>
            </w:r>
          </w:p>
        </w:tc>
      </w:tr>
      <w:tr w:rsidR="00293830" w:rsidRPr="00293830" w14:paraId="277E647C" w14:textId="77777777" w:rsidTr="002F1429">
        <w:trPr>
          <w:tblCellSpacing w:w="7" w:type="dxa"/>
          <w:jc w:val="center"/>
        </w:trPr>
        <w:tc>
          <w:tcPr>
            <w:tcW w:w="9061" w:type="dxa"/>
            <w:gridSpan w:val="3"/>
            <w:shd w:val="clear" w:color="auto" w:fill="F2F2F2" w:themeFill="background1" w:themeFillShade="F2"/>
            <w:vAlign w:val="center"/>
          </w:tcPr>
          <w:p w14:paraId="547727A1" w14:textId="77777777" w:rsidR="00293830" w:rsidRPr="00293830" w:rsidRDefault="00293830" w:rsidP="002F1429">
            <w:pPr>
              <w:spacing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  <w:p w14:paraId="7A3824E0" w14:textId="77777777" w:rsidR="00293830" w:rsidRPr="00293830" w:rsidRDefault="00293830" w:rsidP="002F1429">
            <w:pPr>
              <w:spacing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  <w:p w14:paraId="56EB99F6" w14:textId="77777777" w:rsidR="00293830" w:rsidRPr="00293830" w:rsidRDefault="00293830" w:rsidP="002F1429">
            <w:pPr>
              <w:spacing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</w:tr>
      <w:tr w:rsidR="00293830" w:rsidRPr="00293830" w14:paraId="0BEA8811" w14:textId="77777777" w:rsidTr="002F1429">
        <w:trPr>
          <w:trHeight w:val="492"/>
          <w:tblCellSpacing w:w="7" w:type="dxa"/>
          <w:jc w:val="center"/>
        </w:trPr>
        <w:tc>
          <w:tcPr>
            <w:tcW w:w="9061" w:type="dxa"/>
            <w:gridSpan w:val="3"/>
            <w:shd w:val="clear" w:color="auto" w:fill="4C3D8E"/>
            <w:vAlign w:val="center"/>
          </w:tcPr>
          <w:p w14:paraId="36E1B506" w14:textId="5836B9DB" w:rsidR="00293830" w:rsidRPr="00293830" w:rsidRDefault="0021721A" w:rsidP="002F1429">
            <w:pPr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  <w:lang w:bidi="ar-EG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  <w:t>3</w:t>
            </w:r>
            <w:r w:rsidR="007567CB" w:rsidRPr="007567CB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  <w:t>.</w:t>
            </w:r>
            <w:r w:rsidR="007567CB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  <w:t xml:space="preserve"> </w:t>
            </w:r>
            <w:r w:rsidR="007567CB" w:rsidRPr="007567CB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  <w:t xml:space="preserve">Program </w:t>
            </w:r>
            <w:r w:rsidR="00C12822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  <w:t>L</w:t>
            </w:r>
            <w:r w:rsidR="00C12822" w:rsidRPr="007567CB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  <w:t xml:space="preserve">earning </w:t>
            </w:r>
            <w:r w:rsidR="007567CB" w:rsidRPr="007567CB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  <w:t>Outcomes*</w:t>
            </w:r>
          </w:p>
        </w:tc>
      </w:tr>
      <w:tr w:rsidR="00293830" w:rsidRPr="00293830" w14:paraId="2BCA6C86" w14:textId="77777777" w:rsidTr="002F1429">
        <w:trPr>
          <w:trHeight w:val="420"/>
          <w:tblCellSpacing w:w="7" w:type="dxa"/>
          <w:jc w:val="center"/>
        </w:trPr>
        <w:tc>
          <w:tcPr>
            <w:tcW w:w="9061" w:type="dxa"/>
            <w:gridSpan w:val="3"/>
            <w:shd w:val="clear" w:color="auto" w:fill="9498CB"/>
            <w:vAlign w:val="center"/>
          </w:tcPr>
          <w:p w14:paraId="3F72A255" w14:textId="4E937CD9" w:rsidR="00293830" w:rsidRPr="00293830" w:rsidRDefault="007567CB" w:rsidP="002F1429">
            <w:pPr>
              <w:ind w:left="8"/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</w:rPr>
            </w:pPr>
            <w:r w:rsidRPr="007567CB"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</w:rPr>
              <w:t xml:space="preserve">Knowledge and </w:t>
            </w:r>
            <w:proofErr w:type="gramStart"/>
            <w:r w:rsidRPr="007567CB"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</w:rPr>
              <w:t>Understanding</w:t>
            </w:r>
            <w:proofErr w:type="gramEnd"/>
          </w:p>
        </w:tc>
      </w:tr>
      <w:tr w:rsidR="007567CB" w:rsidRPr="00293830" w14:paraId="2827A3D7" w14:textId="77777777" w:rsidTr="002F1429">
        <w:trPr>
          <w:trHeight w:val="292"/>
          <w:tblCellSpacing w:w="7" w:type="dxa"/>
          <w:jc w:val="center"/>
        </w:trPr>
        <w:tc>
          <w:tcPr>
            <w:tcW w:w="784" w:type="dxa"/>
            <w:gridSpan w:val="2"/>
            <w:shd w:val="clear" w:color="auto" w:fill="F2F2F2" w:themeFill="background1" w:themeFillShade="F2"/>
            <w:vAlign w:val="center"/>
          </w:tcPr>
          <w:p w14:paraId="0FB21BC3" w14:textId="55EA4FB3" w:rsidR="007567CB" w:rsidRPr="00656D60" w:rsidRDefault="007567CB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656D60">
              <w:rPr>
                <w:rFonts w:ascii="DIN NEXT™ ARABIC LIGHT" w:hAnsi="DIN NEXT™ ARABIC LIGHT" w:cs="DIN NEXT™ ARABIC LIGHT"/>
              </w:rPr>
              <w:t>K1</w:t>
            </w:r>
          </w:p>
        </w:tc>
        <w:tc>
          <w:tcPr>
            <w:tcW w:w="8263" w:type="dxa"/>
            <w:shd w:val="clear" w:color="auto" w:fill="F2F2F2" w:themeFill="background1" w:themeFillShade="F2"/>
            <w:vAlign w:val="center"/>
          </w:tcPr>
          <w:p w14:paraId="3EDFBB77" w14:textId="77777777" w:rsidR="007567CB" w:rsidRPr="00293830" w:rsidRDefault="007567CB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</w:tc>
      </w:tr>
      <w:tr w:rsidR="007567CB" w:rsidRPr="00293830" w14:paraId="313B8191" w14:textId="77777777" w:rsidTr="002F1429">
        <w:trPr>
          <w:trHeight w:val="290"/>
          <w:tblCellSpacing w:w="7" w:type="dxa"/>
          <w:jc w:val="center"/>
        </w:trPr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13C54041" w14:textId="426FAB06" w:rsidR="007567CB" w:rsidRPr="00656D60" w:rsidRDefault="007567CB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656D60">
              <w:rPr>
                <w:rFonts w:ascii="DIN NEXT™ ARABIC LIGHT" w:hAnsi="DIN NEXT™ ARABIC LIGHT" w:cs="DIN NEXT™ ARABIC LIGHT"/>
              </w:rPr>
              <w:t>K2</w:t>
            </w:r>
          </w:p>
        </w:tc>
        <w:tc>
          <w:tcPr>
            <w:tcW w:w="8263" w:type="dxa"/>
            <w:shd w:val="clear" w:color="auto" w:fill="D9D9D9" w:themeFill="background1" w:themeFillShade="D9"/>
            <w:vAlign w:val="center"/>
          </w:tcPr>
          <w:p w14:paraId="113ECC97" w14:textId="77777777" w:rsidR="007567CB" w:rsidRPr="00293830" w:rsidRDefault="007567CB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</w:tc>
      </w:tr>
      <w:tr w:rsidR="007567CB" w:rsidRPr="00293830" w14:paraId="44B7E3E6" w14:textId="77777777" w:rsidTr="002F1429">
        <w:trPr>
          <w:trHeight w:val="290"/>
          <w:tblCellSpacing w:w="7" w:type="dxa"/>
          <w:jc w:val="center"/>
        </w:trPr>
        <w:tc>
          <w:tcPr>
            <w:tcW w:w="784" w:type="dxa"/>
            <w:gridSpan w:val="2"/>
            <w:shd w:val="clear" w:color="auto" w:fill="F2F2F2" w:themeFill="background1" w:themeFillShade="F2"/>
            <w:vAlign w:val="center"/>
          </w:tcPr>
          <w:p w14:paraId="52E660CE" w14:textId="26C6B387" w:rsidR="007567CB" w:rsidRPr="00656D60" w:rsidRDefault="007567CB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656D60">
              <w:rPr>
                <w:rFonts w:ascii="DIN NEXT™ ARABIC LIGHT" w:hAnsi="DIN NEXT™ ARABIC LIGHT" w:cs="DIN NEXT™ ARABIC LIGHT"/>
              </w:rPr>
              <w:t>K3</w:t>
            </w:r>
          </w:p>
        </w:tc>
        <w:tc>
          <w:tcPr>
            <w:tcW w:w="8263" w:type="dxa"/>
            <w:shd w:val="clear" w:color="auto" w:fill="F2F2F2" w:themeFill="background1" w:themeFillShade="F2"/>
            <w:vAlign w:val="center"/>
          </w:tcPr>
          <w:p w14:paraId="6B1CA376" w14:textId="77777777" w:rsidR="007567CB" w:rsidRPr="00293830" w:rsidRDefault="007567CB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</w:tc>
      </w:tr>
      <w:tr w:rsidR="007567CB" w:rsidRPr="00293830" w14:paraId="4F4087DA" w14:textId="77777777" w:rsidTr="002F1429">
        <w:trPr>
          <w:trHeight w:val="290"/>
          <w:tblCellSpacing w:w="7" w:type="dxa"/>
          <w:jc w:val="center"/>
        </w:trPr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5DAEB61C" w14:textId="0F014E0A" w:rsidR="007567CB" w:rsidRPr="00656D60" w:rsidRDefault="007567CB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rtl/>
                <w:lang w:bidi="ar-EG"/>
              </w:rPr>
            </w:pPr>
            <w:r w:rsidRPr="00656D60">
              <w:rPr>
                <w:rFonts w:ascii="DIN NEXT™ ARABIC LIGHT" w:hAnsi="DIN NEXT™ ARABIC LIGHT" w:cs="DIN NEXT™ ARABIC LIGHT"/>
              </w:rPr>
              <w:t>K4</w:t>
            </w:r>
          </w:p>
        </w:tc>
        <w:tc>
          <w:tcPr>
            <w:tcW w:w="8263" w:type="dxa"/>
            <w:shd w:val="clear" w:color="auto" w:fill="D9D9D9" w:themeFill="background1" w:themeFillShade="D9"/>
            <w:vAlign w:val="center"/>
          </w:tcPr>
          <w:p w14:paraId="128D3BEC" w14:textId="77777777" w:rsidR="007567CB" w:rsidRPr="00293830" w:rsidRDefault="007567CB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</w:tc>
      </w:tr>
      <w:tr w:rsidR="007567CB" w:rsidRPr="00293830" w14:paraId="4B83E169" w14:textId="77777777" w:rsidTr="002F1429">
        <w:trPr>
          <w:trHeight w:val="290"/>
          <w:tblCellSpacing w:w="7" w:type="dxa"/>
          <w:jc w:val="center"/>
        </w:trPr>
        <w:tc>
          <w:tcPr>
            <w:tcW w:w="784" w:type="dxa"/>
            <w:gridSpan w:val="2"/>
            <w:shd w:val="clear" w:color="auto" w:fill="F2F2F2" w:themeFill="background1" w:themeFillShade="F2"/>
            <w:vAlign w:val="center"/>
          </w:tcPr>
          <w:p w14:paraId="79A89C18" w14:textId="79795F16" w:rsidR="007567CB" w:rsidRPr="00656D60" w:rsidRDefault="007567CB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lang w:bidi="ar-EG"/>
              </w:rPr>
            </w:pPr>
            <w:r w:rsidRPr="00656D60">
              <w:rPr>
                <w:rFonts w:ascii="DIN NEXT™ ARABIC LIGHT" w:hAnsi="DIN NEXT™ ARABIC LIGHT" w:cs="DIN NEXT™ ARABIC LIGHT"/>
              </w:rPr>
              <w:t>K...</w:t>
            </w:r>
          </w:p>
        </w:tc>
        <w:tc>
          <w:tcPr>
            <w:tcW w:w="8263" w:type="dxa"/>
            <w:shd w:val="clear" w:color="auto" w:fill="F2F2F2" w:themeFill="background1" w:themeFillShade="F2"/>
            <w:vAlign w:val="center"/>
          </w:tcPr>
          <w:p w14:paraId="5479461E" w14:textId="77777777" w:rsidR="007567CB" w:rsidRPr="00293830" w:rsidRDefault="007567CB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  <w:lang w:bidi="ar-EG"/>
              </w:rPr>
            </w:pPr>
          </w:p>
        </w:tc>
      </w:tr>
      <w:tr w:rsidR="00293830" w:rsidRPr="00293830" w14:paraId="3BF36158" w14:textId="77777777" w:rsidTr="002F1429">
        <w:trPr>
          <w:trHeight w:val="420"/>
          <w:tblCellSpacing w:w="7" w:type="dxa"/>
          <w:jc w:val="center"/>
        </w:trPr>
        <w:tc>
          <w:tcPr>
            <w:tcW w:w="9061" w:type="dxa"/>
            <w:gridSpan w:val="3"/>
            <w:shd w:val="clear" w:color="auto" w:fill="9498CB"/>
            <w:vAlign w:val="center"/>
          </w:tcPr>
          <w:p w14:paraId="1D6B644B" w14:textId="0E90CBAC" w:rsidR="00293830" w:rsidRPr="00293830" w:rsidRDefault="00656D60" w:rsidP="002F1429">
            <w:pPr>
              <w:ind w:left="8"/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</w:rPr>
            </w:pPr>
            <w:r w:rsidRPr="00656D60"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</w:rPr>
              <w:t>Skills</w:t>
            </w:r>
          </w:p>
        </w:tc>
      </w:tr>
      <w:tr w:rsidR="00656D60" w:rsidRPr="00293830" w14:paraId="4BF8C8AC" w14:textId="77777777" w:rsidTr="002F1429">
        <w:trPr>
          <w:trHeight w:val="168"/>
          <w:tblCellSpacing w:w="7" w:type="dxa"/>
          <w:jc w:val="center"/>
        </w:trPr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02EA4D7B" w14:textId="291744AD" w:rsidR="00656D60" w:rsidRPr="00656D60" w:rsidRDefault="00656D60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lang w:bidi="ar-EG"/>
              </w:rPr>
            </w:pPr>
            <w:r>
              <w:rPr>
                <w:rFonts w:ascii="DIN NEXT™ ARABIC LIGHT" w:hAnsi="DIN NEXT™ ARABIC LIGHT" w:cs="DIN NEXT™ ARABIC LIGHT"/>
              </w:rPr>
              <w:t>S</w:t>
            </w:r>
            <w:r w:rsidRPr="00656D60">
              <w:rPr>
                <w:rFonts w:ascii="DIN NEXT™ ARABIC LIGHT" w:hAnsi="DIN NEXT™ ARABIC LIGHT" w:cs="DIN NEXT™ ARABIC LIGHT"/>
              </w:rPr>
              <w:t>1</w:t>
            </w:r>
          </w:p>
        </w:tc>
        <w:tc>
          <w:tcPr>
            <w:tcW w:w="8277" w:type="dxa"/>
            <w:gridSpan w:val="2"/>
            <w:shd w:val="clear" w:color="auto" w:fill="D9D9D9" w:themeFill="background1" w:themeFillShade="D9"/>
            <w:vAlign w:val="center"/>
          </w:tcPr>
          <w:p w14:paraId="71AB195C" w14:textId="77777777" w:rsidR="00656D60" w:rsidRPr="00293830" w:rsidRDefault="00656D60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656D60" w:rsidRPr="00293830" w14:paraId="24362FA4" w14:textId="77777777" w:rsidTr="002F1429">
        <w:trPr>
          <w:trHeight w:val="168"/>
          <w:tblCellSpacing w:w="7" w:type="dxa"/>
          <w:jc w:val="center"/>
        </w:trPr>
        <w:tc>
          <w:tcPr>
            <w:tcW w:w="770" w:type="dxa"/>
            <w:shd w:val="clear" w:color="auto" w:fill="F2F2F2" w:themeFill="background1" w:themeFillShade="F2"/>
            <w:vAlign w:val="center"/>
          </w:tcPr>
          <w:p w14:paraId="22374EC5" w14:textId="63D1FDDC" w:rsidR="00656D60" w:rsidRPr="00656D60" w:rsidRDefault="00656D60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lang w:bidi="ar-EG"/>
              </w:rPr>
            </w:pPr>
            <w:r>
              <w:rPr>
                <w:rFonts w:ascii="DIN NEXT™ ARABIC LIGHT" w:hAnsi="DIN NEXT™ ARABIC LIGHT" w:cs="DIN NEXT™ ARABIC LIGHT"/>
              </w:rPr>
              <w:t>S</w:t>
            </w:r>
            <w:r w:rsidRPr="00656D60">
              <w:rPr>
                <w:rFonts w:ascii="DIN NEXT™ ARABIC LIGHT" w:hAnsi="DIN NEXT™ ARABIC LIGHT" w:cs="DIN NEXT™ ARABIC LIGHT"/>
              </w:rPr>
              <w:t>2</w:t>
            </w:r>
          </w:p>
        </w:tc>
        <w:tc>
          <w:tcPr>
            <w:tcW w:w="8277" w:type="dxa"/>
            <w:gridSpan w:val="2"/>
            <w:shd w:val="clear" w:color="auto" w:fill="F2F2F2" w:themeFill="background1" w:themeFillShade="F2"/>
            <w:vAlign w:val="center"/>
          </w:tcPr>
          <w:p w14:paraId="3ED59EB4" w14:textId="77777777" w:rsidR="00656D60" w:rsidRPr="00293830" w:rsidRDefault="00656D60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656D60" w:rsidRPr="00293830" w14:paraId="316B57CD" w14:textId="77777777" w:rsidTr="002F1429">
        <w:trPr>
          <w:trHeight w:val="168"/>
          <w:tblCellSpacing w:w="7" w:type="dxa"/>
          <w:jc w:val="center"/>
        </w:trPr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4DCE6EA9" w14:textId="771267BE" w:rsidR="00656D60" w:rsidRPr="00656D60" w:rsidRDefault="00656D60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lang w:bidi="ar-EG"/>
              </w:rPr>
            </w:pPr>
            <w:r>
              <w:rPr>
                <w:rFonts w:ascii="DIN NEXT™ ARABIC LIGHT" w:hAnsi="DIN NEXT™ ARABIC LIGHT" w:cs="DIN NEXT™ ARABIC LIGHT"/>
              </w:rPr>
              <w:t>S</w:t>
            </w:r>
            <w:r w:rsidRPr="00656D60">
              <w:rPr>
                <w:rFonts w:ascii="DIN NEXT™ ARABIC LIGHT" w:hAnsi="DIN NEXT™ ARABIC LIGHT" w:cs="DIN NEXT™ ARABIC LIGHT"/>
              </w:rPr>
              <w:t>3</w:t>
            </w:r>
          </w:p>
        </w:tc>
        <w:tc>
          <w:tcPr>
            <w:tcW w:w="8277" w:type="dxa"/>
            <w:gridSpan w:val="2"/>
            <w:shd w:val="clear" w:color="auto" w:fill="D9D9D9" w:themeFill="background1" w:themeFillShade="D9"/>
            <w:vAlign w:val="center"/>
          </w:tcPr>
          <w:p w14:paraId="03781932" w14:textId="77777777" w:rsidR="00656D60" w:rsidRPr="00293830" w:rsidRDefault="00656D60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656D60" w:rsidRPr="00293830" w14:paraId="78E57B62" w14:textId="77777777" w:rsidTr="002F1429">
        <w:trPr>
          <w:trHeight w:val="168"/>
          <w:tblCellSpacing w:w="7" w:type="dxa"/>
          <w:jc w:val="center"/>
        </w:trPr>
        <w:tc>
          <w:tcPr>
            <w:tcW w:w="770" w:type="dxa"/>
            <w:shd w:val="clear" w:color="auto" w:fill="F2F2F2" w:themeFill="background1" w:themeFillShade="F2"/>
            <w:vAlign w:val="center"/>
          </w:tcPr>
          <w:p w14:paraId="7E1415A2" w14:textId="0E860C37" w:rsidR="00656D60" w:rsidRPr="00656D60" w:rsidRDefault="00656D60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lang w:bidi="ar-EG"/>
              </w:rPr>
            </w:pPr>
            <w:r>
              <w:rPr>
                <w:rFonts w:ascii="DIN NEXT™ ARABIC LIGHT" w:hAnsi="DIN NEXT™ ARABIC LIGHT" w:cs="DIN NEXT™ ARABIC LIGHT"/>
              </w:rPr>
              <w:t>S</w:t>
            </w:r>
            <w:r w:rsidRPr="00656D60">
              <w:rPr>
                <w:rFonts w:ascii="DIN NEXT™ ARABIC LIGHT" w:hAnsi="DIN NEXT™ ARABIC LIGHT" w:cs="DIN NEXT™ ARABIC LIGHT"/>
              </w:rPr>
              <w:t>4</w:t>
            </w:r>
          </w:p>
        </w:tc>
        <w:tc>
          <w:tcPr>
            <w:tcW w:w="8277" w:type="dxa"/>
            <w:gridSpan w:val="2"/>
            <w:shd w:val="clear" w:color="auto" w:fill="F2F2F2" w:themeFill="background1" w:themeFillShade="F2"/>
            <w:vAlign w:val="center"/>
          </w:tcPr>
          <w:p w14:paraId="638ED099" w14:textId="77777777" w:rsidR="00656D60" w:rsidRPr="00293830" w:rsidRDefault="00656D60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656D60" w:rsidRPr="00293830" w14:paraId="2C1471C8" w14:textId="77777777" w:rsidTr="002F1429">
        <w:trPr>
          <w:trHeight w:val="168"/>
          <w:tblCellSpacing w:w="7" w:type="dxa"/>
          <w:jc w:val="center"/>
        </w:trPr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16BB5DD5" w14:textId="61AF1B40" w:rsidR="00656D60" w:rsidRPr="00656D60" w:rsidRDefault="00656D60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lang w:bidi="ar-EG"/>
              </w:rPr>
            </w:pPr>
            <w:r>
              <w:rPr>
                <w:rFonts w:ascii="DIN NEXT™ ARABIC LIGHT" w:hAnsi="DIN NEXT™ ARABIC LIGHT" w:cs="DIN NEXT™ ARABIC LIGHT"/>
              </w:rPr>
              <w:t>S</w:t>
            </w:r>
            <w:r w:rsidRPr="00656D60">
              <w:rPr>
                <w:rFonts w:ascii="DIN NEXT™ ARABIC LIGHT" w:hAnsi="DIN NEXT™ ARABIC LIGHT" w:cs="DIN NEXT™ ARABIC LIGHT"/>
              </w:rPr>
              <w:t>...</w:t>
            </w:r>
          </w:p>
        </w:tc>
        <w:tc>
          <w:tcPr>
            <w:tcW w:w="8277" w:type="dxa"/>
            <w:gridSpan w:val="2"/>
            <w:shd w:val="clear" w:color="auto" w:fill="D9D9D9" w:themeFill="background1" w:themeFillShade="D9"/>
            <w:vAlign w:val="center"/>
          </w:tcPr>
          <w:p w14:paraId="2D0B7857" w14:textId="77777777" w:rsidR="00656D60" w:rsidRPr="00293830" w:rsidRDefault="00656D60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293830" w:rsidRPr="00293830" w14:paraId="539F477C" w14:textId="77777777" w:rsidTr="002F1429">
        <w:trPr>
          <w:trHeight w:val="402"/>
          <w:tblCellSpacing w:w="7" w:type="dxa"/>
          <w:jc w:val="center"/>
        </w:trPr>
        <w:tc>
          <w:tcPr>
            <w:tcW w:w="9061" w:type="dxa"/>
            <w:gridSpan w:val="3"/>
            <w:shd w:val="clear" w:color="auto" w:fill="9498CB"/>
            <w:vAlign w:val="center"/>
          </w:tcPr>
          <w:p w14:paraId="275DC6C5" w14:textId="4F2155B9" w:rsidR="00293830" w:rsidRPr="00293830" w:rsidRDefault="00656D60" w:rsidP="002F1429">
            <w:pPr>
              <w:ind w:left="8"/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  <w:rtl/>
              </w:rPr>
            </w:pPr>
            <w:r w:rsidRPr="00656D60">
              <w:rPr>
                <w:rFonts w:ascii="DIN NEXT™ ARABIC REGULAR" w:hAnsi="DIN NEXT™ ARABIC REGULAR" w:cs="DIN NEXT™ ARABIC REGULAR"/>
                <w:color w:val="FFFFFF" w:themeColor="background1"/>
                <w:sz w:val="23"/>
                <w:szCs w:val="23"/>
              </w:rPr>
              <w:t>Values, Autonomy, and Responsibility</w:t>
            </w:r>
          </w:p>
        </w:tc>
      </w:tr>
      <w:tr w:rsidR="00656D60" w:rsidRPr="00293830" w14:paraId="14EE3E9E" w14:textId="77777777" w:rsidTr="002F1429">
        <w:trPr>
          <w:trHeight w:val="164"/>
          <w:tblCellSpacing w:w="7" w:type="dxa"/>
          <w:jc w:val="center"/>
        </w:trPr>
        <w:tc>
          <w:tcPr>
            <w:tcW w:w="770" w:type="dxa"/>
            <w:shd w:val="clear" w:color="auto" w:fill="F2F2F2" w:themeFill="background1" w:themeFillShade="F2"/>
            <w:vAlign w:val="center"/>
          </w:tcPr>
          <w:p w14:paraId="20864AAC" w14:textId="66121C65" w:rsidR="00656D60" w:rsidRPr="00656D60" w:rsidRDefault="00656D60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lang w:bidi="ar-EG"/>
              </w:rPr>
            </w:pPr>
            <w:r>
              <w:rPr>
                <w:rFonts w:ascii="DIN NEXT™ ARABIC LIGHT" w:hAnsi="DIN NEXT™ ARABIC LIGHT" w:cs="DIN NEXT™ ARABIC LIGHT"/>
              </w:rPr>
              <w:t>V</w:t>
            </w:r>
            <w:r w:rsidRPr="00656D60">
              <w:rPr>
                <w:rFonts w:ascii="DIN NEXT™ ARABIC LIGHT" w:hAnsi="DIN NEXT™ ARABIC LIGHT" w:cs="DIN NEXT™ ARABIC LIGHT"/>
              </w:rPr>
              <w:t>1</w:t>
            </w:r>
          </w:p>
        </w:tc>
        <w:tc>
          <w:tcPr>
            <w:tcW w:w="8277" w:type="dxa"/>
            <w:gridSpan w:val="2"/>
            <w:shd w:val="clear" w:color="auto" w:fill="F2F2F2" w:themeFill="background1" w:themeFillShade="F2"/>
            <w:vAlign w:val="center"/>
          </w:tcPr>
          <w:p w14:paraId="5AEB6E2B" w14:textId="77777777" w:rsidR="00656D60" w:rsidRPr="00293830" w:rsidRDefault="00656D60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656D60" w:rsidRPr="00293830" w14:paraId="60E6CB33" w14:textId="77777777" w:rsidTr="002F1429">
        <w:trPr>
          <w:trHeight w:val="162"/>
          <w:tblCellSpacing w:w="7" w:type="dxa"/>
          <w:jc w:val="center"/>
        </w:trPr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12E4E275" w14:textId="0654F004" w:rsidR="00656D60" w:rsidRPr="00656D60" w:rsidRDefault="00656D60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lang w:bidi="ar-EG"/>
              </w:rPr>
            </w:pPr>
            <w:r>
              <w:rPr>
                <w:rFonts w:ascii="DIN NEXT™ ARABIC LIGHT" w:hAnsi="DIN NEXT™ ARABIC LIGHT" w:cs="DIN NEXT™ ARABIC LIGHT"/>
              </w:rPr>
              <w:t>V</w:t>
            </w:r>
            <w:r w:rsidRPr="00656D60">
              <w:rPr>
                <w:rFonts w:ascii="DIN NEXT™ ARABIC LIGHT" w:hAnsi="DIN NEXT™ ARABIC LIGHT" w:cs="DIN NEXT™ ARABIC LIGHT"/>
              </w:rPr>
              <w:t>2</w:t>
            </w:r>
          </w:p>
        </w:tc>
        <w:tc>
          <w:tcPr>
            <w:tcW w:w="8277" w:type="dxa"/>
            <w:gridSpan w:val="2"/>
            <w:shd w:val="clear" w:color="auto" w:fill="D9D9D9" w:themeFill="background1" w:themeFillShade="D9"/>
            <w:vAlign w:val="center"/>
          </w:tcPr>
          <w:p w14:paraId="71D058AD" w14:textId="77777777" w:rsidR="00656D60" w:rsidRPr="00293830" w:rsidRDefault="00656D60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656D60" w:rsidRPr="00293830" w14:paraId="6E0D9AAE" w14:textId="77777777" w:rsidTr="002F1429">
        <w:trPr>
          <w:trHeight w:val="162"/>
          <w:tblCellSpacing w:w="7" w:type="dxa"/>
          <w:jc w:val="center"/>
        </w:trPr>
        <w:tc>
          <w:tcPr>
            <w:tcW w:w="770" w:type="dxa"/>
            <w:shd w:val="clear" w:color="auto" w:fill="F2F2F2" w:themeFill="background1" w:themeFillShade="F2"/>
            <w:vAlign w:val="center"/>
          </w:tcPr>
          <w:p w14:paraId="110E422A" w14:textId="276C99C8" w:rsidR="00656D60" w:rsidRPr="00656D60" w:rsidRDefault="00656D60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lang w:bidi="ar-EG"/>
              </w:rPr>
            </w:pPr>
            <w:r>
              <w:rPr>
                <w:rFonts w:ascii="DIN NEXT™ ARABIC LIGHT" w:hAnsi="DIN NEXT™ ARABIC LIGHT" w:cs="DIN NEXT™ ARABIC LIGHT"/>
              </w:rPr>
              <w:t>V</w:t>
            </w:r>
            <w:r w:rsidRPr="00656D60">
              <w:rPr>
                <w:rFonts w:ascii="DIN NEXT™ ARABIC LIGHT" w:hAnsi="DIN NEXT™ ARABIC LIGHT" w:cs="DIN NEXT™ ARABIC LIGHT"/>
              </w:rPr>
              <w:t>3</w:t>
            </w:r>
          </w:p>
        </w:tc>
        <w:tc>
          <w:tcPr>
            <w:tcW w:w="8277" w:type="dxa"/>
            <w:gridSpan w:val="2"/>
            <w:shd w:val="clear" w:color="auto" w:fill="F2F2F2" w:themeFill="background1" w:themeFillShade="F2"/>
            <w:vAlign w:val="center"/>
          </w:tcPr>
          <w:p w14:paraId="6B0D088B" w14:textId="77777777" w:rsidR="00656D60" w:rsidRPr="00293830" w:rsidRDefault="00656D60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656D60" w:rsidRPr="00293830" w14:paraId="3859D0CD" w14:textId="77777777" w:rsidTr="002F1429">
        <w:trPr>
          <w:trHeight w:val="162"/>
          <w:tblCellSpacing w:w="7" w:type="dxa"/>
          <w:jc w:val="center"/>
        </w:trPr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1AF3EB7E" w14:textId="17B262C2" w:rsidR="00656D60" w:rsidRPr="00656D60" w:rsidRDefault="00656D60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lang w:bidi="ar-EG"/>
              </w:rPr>
            </w:pPr>
            <w:r>
              <w:rPr>
                <w:rFonts w:ascii="DIN NEXT™ ARABIC LIGHT" w:hAnsi="DIN NEXT™ ARABIC LIGHT" w:cs="DIN NEXT™ ARABIC LIGHT"/>
              </w:rPr>
              <w:t>V</w:t>
            </w:r>
            <w:r w:rsidRPr="00656D60">
              <w:rPr>
                <w:rFonts w:ascii="DIN NEXT™ ARABIC LIGHT" w:hAnsi="DIN NEXT™ ARABIC LIGHT" w:cs="DIN NEXT™ ARABIC LIGHT"/>
              </w:rPr>
              <w:t>4</w:t>
            </w:r>
          </w:p>
        </w:tc>
        <w:tc>
          <w:tcPr>
            <w:tcW w:w="8277" w:type="dxa"/>
            <w:gridSpan w:val="2"/>
            <w:shd w:val="clear" w:color="auto" w:fill="D9D9D9" w:themeFill="background1" w:themeFillShade="D9"/>
            <w:vAlign w:val="center"/>
          </w:tcPr>
          <w:p w14:paraId="1A9DF201" w14:textId="77777777" w:rsidR="00656D60" w:rsidRPr="00293830" w:rsidRDefault="00656D60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  <w:tr w:rsidR="00656D60" w:rsidRPr="00293830" w14:paraId="49B539E1" w14:textId="77777777" w:rsidTr="002F1429">
        <w:trPr>
          <w:trHeight w:val="162"/>
          <w:tblCellSpacing w:w="7" w:type="dxa"/>
          <w:jc w:val="center"/>
        </w:trPr>
        <w:tc>
          <w:tcPr>
            <w:tcW w:w="770" w:type="dxa"/>
            <w:shd w:val="clear" w:color="auto" w:fill="F2F2F2" w:themeFill="background1" w:themeFillShade="F2"/>
            <w:vAlign w:val="center"/>
          </w:tcPr>
          <w:p w14:paraId="68AC2A67" w14:textId="1A9167F5" w:rsidR="00656D60" w:rsidRPr="00656D60" w:rsidRDefault="00656D60" w:rsidP="002F1429">
            <w:pPr>
              <w:rPr>
                <w:rFonts w:ascii="DIN NEXT™ ARABIC LIGHT" w:hAnsi="DIN NEXT™ ARABIC LIGHT" w:cs="DIN NEXT™ ARABIC LIGHT"/>
                <w:color w:val="525252" w:themeColor="accent3" w:themeShade="80"/>
                <w:sz w:val="23"/>
                <w:szCs w:val="23"/>
                <w:lang w:bidi="ar-EG"/>
              </w:rPr>
            </w:pPr>
            <w:r>
              <w:rPr>
                <w:rFonts w:ascii="DIN NEXT™ ARABIC LIGHT" w:hAnsi="DIN NEXT™ ARABIC LIGHT" w:cs="DIN NEXT™ ARABIC LIGHT"/>
              </w:rPr>
              <w:t>V</w:t>
            </w:r>
            <w:r w:rsidRPr="00656D60">
              <w:rPr>
                <w:rFonts w:ascii="DIN NEXT™ ARABIC LIGHT" w:hAnsi="DIN NEXT™ ARABIC LIGHT" w:cs="DIN NEXT™ ARABIC LIGHT"/>
              </w:rPr>
              <w:t>...</w:t>
            </w:r>
          </w:p>
        </w:tc>
        <w:tc>
          <w:tcPr>
            <w:tcW w:w="8277" w:type="dxa"/>
            <w:gridSpan w:val="2"/>
            <w:shd w:val="clear" w:color="auto" w:fill="F2F2F2" w:themeFill="background1" w:themeFillShade="F2"/>
            <w:vAlign w:val="center"/>
          </w:tcPr>
          <w:p w14:paraId="2FE39AC5" w14:textId="77777777" w:rsidR="00656D60" w:rsidRPr="00293830" w:rsidRDefault="00656D60" w:rsidP="002F1429">
            <w:pPr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lang w:bidi="ar-EG"/>
              </w:rPr>
            </w:pPr>
          </w:p>
        </w:tc>
      </w:tr>
    </w:tbl>
    <w:p w14:paraId="2A1F1EF7" w14:textId="1EF0C0C0" w:rsidR="003A4ABD" w:rsidRPr="00656D60" w:rsidRDefault="00656D60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 w:rsidRPr="00707DB8">
        <w:rPr>
          <w:rFonts w:ascii="DIN NEXT™ ARABIC LIGHT" w:hAnsi="DIN NEXT™ ARABIC LIGHT" w:cs="DIN NEXT™ ARABIC LIGHT"/>
          <w:color w:val="C00000"/>
          <w:sz w:val="20"/>
          <w:szCs w:val="20"/>
          <w:rtl/>
        </w:rPr>
        <w:t>*</w:t>
      </w:r>
      <w:r w:rsidRPr="00656D60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 </w:t>
      </w:r>
      <w:r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 </w:t>
      </w:r>
      <w:r w:rsidRPr="00656D60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Add a table for each track </w:t>
      </w:r>
      <w:r w:rsidR="00887A37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or</w:t>
      </w:r>
      <w:r w:rsidR="00887A37" w:rsidRPr="00656D60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 </w:t>
      </w:r>
      <w:r w:rsidRPr="00656D60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exit Point (if any)</w:t>
      </w:r>
    </w:p>
    <w:p w14:paraId="1A185CCF" w14:textId="77777777" w:rsidR="00B76ED8" w:rsidRDefault="00B76ED8">
      <w:pP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br w:type="page"/>
      </w:r>
    </w:p>
    <w:p w14:paraId="13AFBA26" w14:textId="77777777" w:rsidR="00917826" w:rsidRPr="00917826" w:rsidRDefault="00917826" w:rsidP="00561051">
      <w:pPr>
        <w:pStyle w:val="Heading1"/>
        <w:spacing w:before="0" w:line="276" w:lineRule="auto"/>
        <w:rPr>
          <w:rStyle w:val="a"/>
          <w:rFonts w:ascii="DIN NEXT™ ARABIC BOLD" w:hAnsi="DIN NEXT™ ARABIC BOLD" w:cs="DIN NEXT™ ARABIC BOLD"/>
          <w:color w:val="4C3D8E"/>
          <w:sz w:val="16"/>
          <w:szCs w:val="16"/>
          <w:rtl/>
          <w:lang w:bidi="ar-YE"/>
        </w:rPr>
      </w:pPr>
      <w:bookmarkStart w:id="4" w:name="_Ref115687732"/>
    </w:p>
    <w:p w14:paraId="1047E908" w14:textId="0251B595" w:rsidR="00F758E9" w:rsidRDefault="00F758E9" w:rsidP="00561051">
      <w:pPr>
        <w:pStyle w:val="Heading1"/>
        <w:spacing w:before="0" w:line="276" w:lineRule="auto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  <w:r w:rsidRPr="00F758E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C. Curriculum</w:t>
      </w:r>
      <w:bookmarkEnd w:id="4"/>
      <w:r w:rsidRPr="00F758E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 </w:t>
      </w:r>
    </w:p>
    <w:p w14:paraId="6FF568D6" w14:textId="296F3A81" w:rsidR="003A4ABD" w:rsidRPr="00C65C28" w:rsidRDefault="00F758E9" w:rsidP="00AD6A40">
      <w:pPr>
        <w:autoSpaceDE w:val="0"/>
        <w:autoSpaceDN w:val="0"/>
        <w:adjustRightInd w:val="0"/>
        <w:spacing w:after="0" w:line="240" w:lineRule="auto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  <w:lang w:bidi="ar-YE"/>
        </w:rPr>
      </w:pPr>
      <w:r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1. Curriculum Structure</w:t>
      </w:r>
    </w:p>
    <w:tbl>
      <w:tblPr>
        <w:tblStyle w:val="TableGrid"/>
        <w:tblW w:w="9042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183"/>
        <w:gridCol w:w="1584"/>
        <w:gridCol w:w="1350"/>
        <w:gridCol w:w="1440"/>
        <w:gridCol w:w="1485"/>
      </w:tblGrid>
      <w:tr w:rsidR="003E5935" w:rsidRPr="00256F95" w14:paraId="02E78BD4" w14:textId="77777777" w:rsidTr="003E5935">
        <w:trPr>
          <w:tblCellSpacing w:w="7" w:type="dxa"/>
          <w:jc w:val="center"/>
        </w:trPr>
        <w:tc>
          <w:tcPr>
            <w:tcW w:w="3162" w:type="dxa"/>
            <w:shd w:val="clear" w:color="auto" w:fill="4C3D8E"/>
            <w:vAlign w:val="center"/>
          </w:tcPr>
          <w:p w14:paraId="38ABC93F" w14:textId="01DAD5D2" w:rsidR="003E5935" w:rsidRPr="003E5935" w:rsidRDefault="003E5935" w:rsidP="003E5935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</w:rPr>
            </w:pPr>
            <w:r w:rsidRPr="003E5935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Program Structure</w:t>
            </w:r>
          </w:p>
        </w:tc>
        <w:tc>
          <w:tcPr>
            <w:tcW w:w="1570" w:type="dxa"/>
            <w:shd w:val="clear" w:color="auto" w:fill="4C3D8E"/>
            <w:vAlign w:val="center"/>
          </w:tcPr>
          <w:p w14:paraId="31543CB2" w14:textId="765C9BE0" w:rsidR="003E5935" w:rsidRPr="003E5935" w:rsidRDefault="003E5935" w:rsidP="003E5935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</w:rPr>
            </w:pPr>
            <w:r w:rsidRPr="003E5935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Required/ Elective</w:t>
            </w:r>
          </w:p>
        </w:tc>
        <w:tc>
          <w:tcPr>
            <w:tcW w:w="1336" w:type="dxa"/>
            <w:shd w:val="clear" w:color="auto" w:fill="4C3D8E"/>
            <w:vAlign w:val="center"/>
          </w:tcPr>
          <w:p w14:paraId="07A94518" w14:textId="57003C34" w:rsidR="003E5935" w:rsidRPr="003E5935" w:rsidRDefault="003E5935" w:rsidP="003E5935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</w:pPr>
            <w:r w:rsidRPr="003E5935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No. of courses</w:t>
            </w:r>
          </w:p>
        </w:tc>
        <w:tc>
          <w:tcPr>
            <w:tcW w:w="1426" w:type="dxa"/>
            <w:shd w:val="clear" w:color="auto" w:fill="4C3D8E"/>
            <w:vAlign w:val="center"/>
          </w:tcPr>
          <w:p w14:paraId="4339138F" w14:textId="77777777" w:rsidR="003E5935" w:rsidRPr="003E5935" w:rsidRDefault="003E5935" w:rsidP="003E5935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</w:pPr>
            <w:r w:rsidRPr="003E5935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Credit</w:t>
            </w:r>
          </w:p>
          <w:p w14:paraId="03CC67B0" w14:textId="7FB03BBF" w:rsidR="003E5935" w:rsidRPr="003E5935" w:rsidRDefault="003E5935" w:rsidP="003E5935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</w:pPr>
            <w:r w:rsidRPr="003E5935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Hours</w:t>
            </w:r>
          </w:p>
        </w:tc>
        <w:tc>
          <w:tcPr>
            <w:tcW w:w="1464" w:type="dxa"/>
            <w:shd w:val="clear" w:color="auto" w:fill="4C3D8E"/>
            <w:vAlign w:val="center"/>
          </w:tcPr>
          <w:p w14:paraId="53B286BB" w14:textId="09FFFAA3" w:rsidR="003E5935" w:rsidRPr="003E5935" w:rsidRDefault="003E5935" w:rsidP="003E5935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</w:pPr>
            <w:r w:rsidRPr="003E5935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Percentage</w:t>
            </w:r>
          </w:p>
        </w:tc>
      </w:tr>
      <w:tr w:rsidR="00256F95" w:rsidRPr="00256F95" w14:paraId="2EEFFD1F" w14:textId="77777777" w:rsidTr="00917826">
        <w:trPr>
          <w:trHeight w:val="20"/>
          <w:tblCellSpacing w:w="7" w:type="dxa"/>
          <w:jc w:val="center"/>
        </w:trPr>
        <w:tc>
          <w:tcPr>
            <w:tcW w:w="3162" w:type="dxa"/>
            <w:vMerge w:val="restart"/>
            <w:shd w:val="clear" w:color="auto" w:fill="F2F2F2" w:themeFill="background1" w:themeFillShade="F2"/>
            <w:vAlign w:val="center"/>
          </w:tcPr>
          <w:p w14:paraId="07EBF9F8" w14:textId="79DBEDBB" w:rsidR="00256F95" w:rsidRPr="004F50F1" w:rsidRDefault="003E5935" w:rsidP="003E5935">
            <w:pPr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  <w:r w:rsidRPr="003E5935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  <w:t>Institution Requirements</w:t>
            </w:r>
          </w:p>
        </w:tc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02E14A2F" w14:textId="253D65B8" w:rsidR="00256F95" w:rsidRPr="00256F95" w:rsidRDefault="003E5935" w:rsidP="003E5935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</w:pPr>
            <w:r w:rsidRPr="003E593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Required</w:t>
            </w:r>
          </w:p>
        </w:tc>
        <w:tc>
          <w:tcPr>
            <w:tcW w:w="1336" w:type="dxa"/>
            <w:shd w:val="clear" w:color="auto" w:fill="F2F2F2" w:themeFill="background1" w:themeFillShade="F2"/>
            <w:vAlign w:val="center"/>
          </w:tcPr>
          <w:p w14:paraId="17E7A231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2F2F2" w:themeFill="background1" w:themeFillShade="F2"/>
            <w:vAlign w:val="center"/>
          </w:tcPr>
          <w:p w14:paraId="2C45F412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F2F2F2" w:themeFill="background1" w:themeFillShade="F2"/>
            <w:vAlign w:val="center"/>
          </w:tcPr>
          <w:p w14:paraId="12B117F0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3E5935" w:rsidRPr="00256F95" w14:paraId="5FF5041C" w14:textId="77777777" w:rsidTr="00917826">
        <w:trPr>
          <w:trHeight w:val="20"/>
          <w:tblCellSpacing w:w="7" w:type="dxa"/>
          <w:jc w:val="center"/>
        </w:trPr>
        <w:tc>
          <w:tcPr>
            <w:tcW w:w="3162" w:type="dxa"/>
            <w:vMerge/>
            <w:shd w:val="clear" w:color="auto" w:fill="F2F2F2" w:themeFill="background1" w:themeFillShade="F2"/>
            <w:vAlign w:val="center"/>
          </w:tcPr>
          <w:p w14:paraId="47CE6B2C" w14:textId="77777777" w:rsidR="003E5935" w:rsidRPr="004F50F1" w:rsidRDefault="003E5935" w:rsidP="003E5935">
            <w:pPr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1570" w:type="dxa"/>
            <w:shd w:val="clear" w:color="auto" w:fill="F2F2F2" w:themeFill="background1" w:themeFillShade="F2"/>
          </w:tcPr>
          <w:p w14:paraId="54F259D0" w14:textId="1255BD4F" w:rsidR="003E5935" w:rsidRPr="00256F95" w:rsidRDefault="003E5935" w:rsidP="003E5935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3E593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Elective</w:t>
            </w:r>
          </w:p>
        </w:tc>
        <w:tc>
          <w:tcPr>
            <w:tcW w:w="1336" w:type="dxa"/>
            <w:shd w:val="clear" w:color="auto" w:fill="F2F2F2" w:themeFill="background1" w:themeFillShade="F2"/>
            <w:vAlign w:val="center"/>
          </w:tcPr>
          <w:p w14:paraId="706C70CD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2F2F2" w:themeFill="background1" w:themeFillShade="F2"/>
            <w:vAlign w:val="center"/>
          </w:tcPr>
          <w:p w14:paraId="0B306C6D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F2F2F2" w:themeFill="background1" w:themeFillShade="F2"/>
            <w:vAlign w:val="center"/>
          </w:tcPr>
          <w:p w14:paraId="5BBC4020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3E5935" w:rsidRPr="00256F95" w14:paraId="3428370B" w14:textId="77777777" w:rsidTr="00917826">
        <w:trPr>
          <w:trHeight w:val="20"/>
          <w:tblCellSpacing w:w="7" w:type="dxa"/>
          <w:jc w:val="center"/>
        </w:trPr>
        <w:tc>
          <w:tcPr>
            <w:tcW w:w="3162" w:type="dxa"/>
            <w:vMerge w:val="restart"/>
            <w:shd w:val="clear" w:color="auto" w:fill="D9D9D9" w:themeFill="background1" w:themeFillShade="D9"/>
            <w:vAlign w:val="center"/>
          </w:tcPr>
          <w:p w14:paraId="55AB8302" w14:textId="5275C876" w:rsidR="003E5935" w:rsidRPr="004F50F1" w:rsidRDefault="003E5935" w:rsidP="003E5935">
            <w:pPr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  <w:r w:rsidRPr="003E5935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  <w:t>College Requirements</w:t>
            </w:r>
          </w:p>
        </w:tc>
        <w:tc>
          <w:tcPr>
            <w:tcW w:w="1570" w:type="dxa"/>
            <w:shd w:val="clear" w:color="auto" w:fill="D9D9D9" w:themeFill="background1" w:themeFillShade="D9"/>
          </w:tcPr>
          <w:p w14:paraId="2FCDBF97" w14:textId="4F6A9374" w:rsidR="003E5935" w:rsidRPr="00256F95" w:rsidRDefault="003E5935" w:rsidP="003E5935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3E593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Required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033BD1DC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28EE9BC5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D9D9D9" w:themeFill="background1" w:themeFillShade="D9"/>
            <w:vAlign w:val="center"/>
          </w:tcPr>
          <w:p w14:paraId="64DAACE8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3E5935" w:rsidRPr="00256F95" w14:paraId="345B80E5" w14:textId="77777777" w:rsidTr="00917826">
        <w:trPr>
          <w:trHeight w:val="20"/>
          <w:tblCellSpacing w:w="7" w:type="dxa"/>
          <w:jc w:val="center"/>
        </w:trPr>
        <w:tc>
          <w:tcPr>
            <w:tcW w:w="3162" w:type="dxa"/>
            <w:vMerge/>
            <w:shd w:val="clear" w:color="auto" w:fill="D9D9D9" w:themeFill="background1" w:themeFillShade="D9"/>
            <w:vAlign w:val="center"/>
          </w:tcPr>
          <w:p w14:paraId="05D47705" w14:textId="77777777" w:rsidR="003E5935" w:rsidRPr="004F50F1" w:rsidRDefault="003E5935" w:rsidP="003E5935">
            <w:pPr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1570" w:type="dxa"/>
            <w:shd w:val="clear" w:color="auto" w:fill="D9D9D9" w:themeFill="background1" w:themeFillShade="D9"/>
          </w:tcPr>
          <w:p w14:paraId="42E69C03" w14:textId="2AB96B1D" w:rsidR="003E5935" w:rsidRPr="00256F95" w:rsidRDefault="003E5935" w:rsidP="003E5935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3E593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Elective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23FBE47A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1178D771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D9D9D9" w:themeFill="background1" w:themeFillShade="D9"/>
            <w:vAlign w:val="center"/>
          </w:tcPr>
          <w:p w14:paraId="63EDC997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3E5935" w:rsidRPr="00256F95" w14:paraId="0149231B" w14:textId="77777777" w:rsidTr="00917826">
        <w:trPr>
          <w:trHeight w:val="20"/>
          <w:tblCellSpacing w:w="7" w:type="dxa"/>
          <w:jc w:val="center"/>
        </w:trPr>
        <w:tc>
          <w:tcPr>
            <w:tcW w:w="3162" w:type="dxa"/>
            <w:vMerge w:val="restart"/>
            <w:shd w:val="clear" w:color="auto" w:fill="F2F2F2" w:themeFill="background1" w:themeFillShade="F2"/>
            <w:vAlign w:val="center"/>
          </w:tcPr>
          <w:p w14:paraId="356C9F45" w14:textId="6BC77C70" w:rsidR="003E5935" w:rsidRPr="004F50F1" w:rsidRDefault="003E5935" w:rsidP="003E5935">
            <w:pPr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  <w:r w:rsidRPr="003E5935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  <w:t>Program Requirements</w:t>
            </w:r>
          </w:p>
        </w:tc>
        <w:tc>
          <w:tcPr>
            <w:tcW w:w="1570" w:type="dxa"/>
            <w:shd w:val="clear" w:color="auto" w:fill="F2F2F2" w:themeFill="background1" w:themeFillShade="F2"/>
          </w:tcPr>
          <w:p w14:paraId="2326D7E2" w14:textId="3E389124" w:rsidR="003E5935" w:rsidRPr="00256F95" w:rsidRDefault="003E5935" w:rsidP="003E5935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3E593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Required</w:t>
            </w:r>
          </w:p>
        </w:tc>
        <w:tc>
          <w:tcPr>
            <w:tcW w:w="1336" w:type="dxa"/>
            <w:shd w:val="clear" w:color="auto" w:fill="F2F2F2" w:themeFill="background1" w:themeFillShade="F2"/>
            <w:vAlign w:val="center"/>
          </w:tcPr>
          <w:p w14:paraId="2434CD53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2F2F2" w:themeFill="background1" w:themeFillShade="F2"/>
            <w:vAlign w:val="center"/>
          </w:tcPr>
          <w:p w14:paraId="18B5A2ED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F2F2F2" w:themeFill="background1" w:themeFillShade="F2"/>
            <w:vAlign w:val="center"/>
          </w:tcPr>
          <w:p w14:paraId="0B38134D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3E5935" w:rsidRPr="00256F95" w14:paraId="25131420" w14:textId="77777777" w:rsidTr="00917826">
        <w:trPr>
          <w:trHeight w:val="20"/>
          <w:tblCellSpacing w:w="7" w:type="dxa"/>
          <w:jc w:val="center"/>
        </w:trPr>
        <w:tc>
          <w:tcPr>
            <w:tcW w:w="3162" w:type="dxa"/>
            <w:vMerge/>
            <w:shd w:val="clear" w:color="auto" w:fill="F2F2F2" w:themeFill="background1" w:themeFillShade="F2"/>
            <w:vAlign w:val="center"/>
          </w:tcPr>
          <w:p w14:paraId="6DD463C6" w14:textId="77777777" w:rsidR="003E5935" w:rsidRPr="004F50F1" w:rsidRDefault="003E5935" w:rsidP="003E5935">
            <w:pPr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</w:p>
        </w:tc>
        <w:tc>
          <w:tcPr>
            <w:tcW w:w="1570" w:type="dxa"/>
            <w:shd w:val="clear" w:color="auto" w:fill="F2F2F2" w:themeFill="background1" w:themeFillShade="F2"/>
          </w:tcPr>
          <w:p w14:paraId="0804A024" w14:textId="6FB847DB" w:rsidR="003E5935" w:rsidRPr="00256F95" w:rsidRDefault="003E5935" w:rsidP="003E5935">
            <w:pPr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3E593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Elective</w:t>
            </w:r>
          </w:p>
        </w:tc>
        <w:tc>
          <w:tcPr>
            <w:tcW w:w="1336" w:type="dxa"/>
            <w:shd w:val="clear" w:color="auto" w:fill="F2F2F2" w:themeFill="background1" w:themeFillShade="F2"/>
            <w:vAlign w:val="center"/>
          </w:tcPr>
          <w:p w14:paraId="348031D0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2F2F2" w:themeFill="background1" w:themeFillShade="F2"/>
            <w:vAlign w:val="center"/>
          </w:tcPr>
          <w:p w14:paraId="3503BCE6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F2F2F2" w:themeFill="background1" w:themeFillShade="F2"/>
            <w:vAlign w:val="center"/>
          </w:tcPr>
          <w:p w14:paraId="6B729034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3E5935" w:rsidRPr="00256F95" w14:paraId="5E6EE509" w14:textId="77777777" w:rsidTr="00917826">
        <w:trPr>
          <w:trHeight w:val="20"/>
          <w:tblCellSpacing w:w="7" w:type="dxa"/>
          <w:jc w:val="center"/>
        </w:trPr>
        <w:tc>
          <w:tcPr>
            <w:tcW w:w="3162" w:type="dxa"/>
            <w:shd w:val="clear" w:color="auto" w:fill="D9D9D9" w:themeFill="background1" w:themeFillShade="D9"/>
            <w:vAlign w:val="center"/>
          </w:tcPr>
          <w:p w14:paraId="67F7E591" w14:textId="46A43134" w:rsidR="003E5935" w:rsidRPr="004F50F1" w:rsidRDefault="003E5935" w:rsidP="003E5935">
            <w:pPr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</w:rPr>
            </w:pPr>
            <w:r w:rsidRPr="003E5935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  <w:t>Capstone Course/Project</w:t>
            </w:r>
          </w:p>
        </w:tc>
        <w:tc>
          <w:tcPr>
            <w:tcW w:w="1570" w:type="dxa"/>
            <w:shd w:val="clear" w:color="auto" w:fill="D9D9D9" w:themeFill="background1" w:themeFillShade="D9"/>
            <w:vAlign w:val="center"/>
          </w:tcPr>
          <w:p w14:paraId="2C2ED2A1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1B5333FF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61FE7861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D9D9D9" w:themeFill="background1" w:themeFillShade="D9"/>
            <w:vAlign w:val="center"/>
          </w:tcPr>
          <w:p w14:paraId="7A5D0AA9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3E5935" w:rsidRPr="00256F95" w14:paraId="4EDE41A1" w14:textId="77777777" w:rsidTr="00917826">
        <w:trPr>
          <w:trHeight w:val="20"/>
          <w:tblCellSpacing w:w="7" w:type="dxa"/>
          <w:jc w:val="center"/>
        </w:trPr>
        <w:tc>
          <w:tcPr>
            <w:tcW w:w="3162" w:type="dxa"/>
            <w:shd w:val="clear" w:color="auto" w:fill="F2F2F2" w:themeFill="background1" w:themeFillShade="F2"/>
            <w:vAlign w:val="center"/>
          </w:tcPr>
          <w:p w14:paraId="5F557CFC" w14:textId="40A6C245" w:rsidR="003E5935" w:rsidRPr="00E100B7" w:rsidRDefault="00E249E0" w:rsidP="003E5935">
            <w:pPr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</w:pPr>
            <w:r w:rsidRPr="00E100B7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  <w:t>Field Training</w:t>
            </w:r>
            <w:r w:rsidR="003E5935" w:rsidRPr="00E100B7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  <w:t>/ Internship</w:t>
            </w:r>
          </w:p>
        </w:tc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6DA8ACE8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F2F2F2" w:themeFill="background1" w:themeFillShade="F2"/>
            <w:vAlign w:val="center"/>
          </w:tcPr>
          <w:p w14:paraId="7AFE268E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426" w:type="dxa"/>
            <w:shd w:val="clear" w:color="auto" w:fill="F2F2F2" w:themeFill="background1" w:themeFillShade="F2"/>
            <w:vAlign w:val="center"/>
          </w:tcPr>
          <w:p w14:paraId="031A138B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F2F2F2" w:themeFill="background1" w:themeFillShade="F2"/>
            <w:vAlign w:val="center"/>
          </w:tcPr>
          <w:p w14:paraId="1A6C7C03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3E5935" w:rsidRPr="00256F95" w14:paraId="2FDDE3BB" w14:textId="77777777" w:rsidTr="00917826">
        <w:trPr>
          <w:trHeight w:val="20"/>
          <w:tblCellSpacing w:w="7" w:type="dxa"/>
          <w:jc w:val="center"/>
        </w:trPr>
        <w:tc>
          <w:tcPr>
            <w:tcW w:w="3162" w:type="dxa"/>
            <w:shd w:val="clear" w:color="auto" w:fill="D9D9D9" w:themeFill="background1" w:themeFillShade="D9"/>
            <w:vAlign w:val="center"/>
          </w:tcPr>
          <w:p w14:paraId="3F88935B" w14:textId="1CCBAA7C" w:rsidR="003E5935" w:rsidRPr="00E100B7" w:rsidRDefault="00E249E0" w:rsidP="003E5935">
            <w:pPr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</w:rPr>
            </w:pPr>
            <w:r w:rsidRPr="00E100B7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  <w:t>Residency year</w:t>
            </w:r>
          </w:p>
        </w:tc>
        <w:tc>
          <w:tcPr>
            <w:tcW w:w="1570" w:type="dxa"/>
            <w:shd w:val="clear" w:color="auto" w:fill="D9D9D9" w:themeFill="background1" w:themeFillShade="D9"/>
            <w:vAlign w:val="center"/>
          </w:tcPr>
          <w:p w14:paraId="7589EA0A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46E4759F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4581357E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D9D9D9" w:themeFill="background1" w:themeFillShade="D9"/>
            <w:vAlign w:val="center"/>
          </w:tcPr>
          <w:p w14:paraId="08EE0FB9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3E5935" w:rsidRPr="00256F95" w14:paraId="41D3E8E1" w14:textId="77777777" w:rsidTr="00917826">
        <w:trPr>
          <w:trHeight w:val="20"/>
          <w:tblCellSpacing w:w="7" w:type="dxa"/>
          <w:jc w:val="center"/>
        </w:trPr>
        <w:tc>
          <w:tcPr>
            <w:tcW w:w="3162" w:type="dxa"/>
            <w:shd w:val="clear" w:color="auto" w:fill="F2F2F2" w:themeFill="background1" w:themeFillShade="F2"/>
            <w:vAlign w:val="center"/>
          </w:tcPr>
          <w:p w14:paraId="6E764743" w14:textId="7E513A30" w:rsidR="003E5935" w:rsidRPr="00E100B7" w:rsidRDefault="00E249E0" w:rsidP="003E5935">
            <w:pPr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  <w:rtl/>
              </w:rPr>
            </w:pPr>
            <w:r w:rsidRPr="00E100B7">
              <w:rPr>
                <w:rFonts w:ascii="DIN NEXT™ ARABIC REGULAR" w:hAnsi="DIN NEXT™ ARABIC REGULAR" w:cs="DIN NEXT™ ARABIC REGULAR"/>
                <w:color w:val="525252" w:themeColor="accent3" w:themeShade="80"/>
                <w:sz w:val="23"/>
                <w:szCs w:val="23"/>
              </w:rPr>
              <w:t xml:space="preserve">Others </w:t>
            </w:r>
          </w:p>
        </w:tc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4A98B65F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F2F2F2" w:themeFill="background1" w:themeFillShade="F2"/>
            <w:vAlign w:val="center"/>
          </w:tcPr>
          <w:p w14:paraId="5F993D0A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2F2F2" w:themeFill="background1" w:themeFillShade="F2"/>
            <w:vAlign w:val="center"/>
          </w:tcPr>
          <w:p w14:paraId="14C7A35E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F2F2F2" w:themeFill="background1" w:themeFillShade="F2"/>
            <w:vAlign w:val="center"/>
          </w:tcPr>
          <w:p w14:paraId="49D314DB" w14:textId="77777777" w:rsidR="003E5935" w:rsidRPr="00256F95" w:rsidRDefault="003E5935" w:rsidP="003E5935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</w:tr>
      <w:tr w:rsidR="00256F95" w:rsidRPr="00256F95" w14:paraId="517F955B" w14:textId="77777777" w:rsidTr="00917826">
        <w:trPr>
          <w:trHeight w:val="456"/>
          <w:tblCellSpacing w:w="7" w:type="dxa"/>
          <w:jc w:val="center"/>
        </w:trPr>
        <w:tc>
          <w:tcPr>
            <w:tcW w:w="4746" w:type="dxa"/>
            <w:gridSpan w:val="2"/>
            <w:shd w:val="clear" w:color="auto" w:fill="4C3D8E"/>
            <w:vAlign w:val="center"/>
          </w:tcPr>
          <w:p w14:paraId="7999D8FA" w14:textId="34C44E36" w:rsidR="00256F95" w:rsidRPr="00E02D40" w:rsidRDefault="00707DB8" w:rsidP="00707DB8">
            <w:pPr>
              <w:bidi/>
              <w:spacing w:after="100" w:afterAutospacing="1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8"/>
                <w:szCs w:val="28"/>
              </w:rPr>
            </w:pPr>
            <w:r w:rsidRPr="00707DB8">
              <w:rPr>
                <w:rFonts w:ascii="DIN NEXT™ ARABIC REGULAR" w:hAnsi="DIN NEXT™ ARABIC REGULAR" w:cs="DIN NEXT™ ARABIC REGULAR"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1E25D579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2C7B571A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BFBFBF" w:themeFill="background1" w:themeFillShade="BF"/>
            <w:vAlign w:val="center"/>
          </w:tcPr>
          <w:p w14:paraId="12C9599D" w14:textId="77777777" w:rsidR="00256F95" w:rsidRPr="00256F95" w:rsidRDefault="00256F95" w:rsidP="00E02D40">
            <w:pPr>
              <w:bidi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</w:tbl>
    <w:p w14:paraId="5944E262" w14:textId="46817993" w:rsidR="003A4ABD" w:rsidRPr="00512A54" w:rsidRDefault="00707DB8" w:rsidP="00561051">
      <w:pPr>
        <w:spacing w:line="240" w:lineRule="auto"/>
        <w:ind w:right="43"/>
        <w:jc w:val="lowKashida"/>
        <w:rPr>
          <w:rStyle w:val="a"/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 w:rsidRPr="00707DB8">
        <w:rPr>
          <w:rFonts w:ascii="DIN NEXT™ ARABIC LIGHT" w:hAnsi="DIN NEXT™ ARABIC LIGHT" w:cs="DIN NEXT™ ARABIC LIGHT"/>
          <w:color w:val="C00000"/>
          <w:sz w:val="20"/>
          <w:szCs w:val="20"/>
        </w:rPr>
        <w:t>*</w:t>
      </w:r>
      <w:r w:rsidRPr="00707DB8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 Add a </w:t>
      </w:r>
      <w:r w:rsidR="00F466BD" w:rsidRPr="00E100B7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separated </w:t>
      </w:r>
      <w:r w:rsidRPr="00707DB8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table for each track (if any)</w:t>
      </w:r>
      <w:r w:rsidR="00512A54"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.</w:t>
      </w:r>
    </w:p>
    <w:p w14:paraId="537737D3" w14:textId="2AA56CC8" w:rsidR="00256F95" w:rsidRPr="00C65C28" w:rsidRDefault="00131282" w:rsidP="00D70AE7">
      <w:pPr>
        <w:autoSpaceDE w:val="0"/>
        <w:autoSpaceDN w:val="0"/>
        <w:adjustRightInd w:val="0"/>
        <w:spacing w:after="0" w:line="240" w:lineRule="auto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</w:pPr>
      <w:r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2</w:t>
      </w:r>
      <w:r w:rsidR="00707DB8" w:rsidRPr="00C65C28"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. Program</w:t>
      </w:r>
      <w:r w:rsidR="00D70AE7"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 xml:space="preserve"> Courses</w:t>
      </w:r>
    </w:p>
    <w:tbl>
      <w:tblPr>
        <w:tblW w:w="9154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1080"/>
        <w:gridCol w:w="2352"/>
        <w:gridCol w:w="1166"/>
        <w:gridCol w:w="1112"/>
        <w:gridCol w:w="950"/>
        <w:gridCol w:w="1417"/>
      </w:tblGrid>
      <w:tr w:rsidR="005E0544" w:rsidRPr="00E02D40" w14:paraId="78D8C44F" w14:textId="77777777" w:rsidTr="00BC4835">
        <w:trPr>
          <w:trHeight w:hRule="exact" w:val="903"/>
          <w:tblHeader/>
          <w:tblCellSpacing w:w="7" w:type="dxa"/>
          <w:jc w:val="center"/>
        </w:trPr>
        <w:tc>
          <w:tcPr>
            <w:tcW w:w="1056" w:type="dxa"/>
            <w:shd w:val="clear" w:color="auto" w:fill="4C3D8E"/>
            <w:vAlign w:val="center"/>
          </w:tcPr>
          <w:p w14:paraId="6668D7CB" w14:textId="7E3FCB2E" w:rsidR="005E0544" w:rsidRPr="00E02D40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Level</w:t>
            </w:r>
          </w:p>
        </w:tc>
        <w:tc>
          <w:tcPr>
            <w:tcW w:w="1066" w:type="dxa"/>
            <w:shd w:val="clear" w:color="auto" w:fill="4C3D8E"/>
            <w:vAlign w:val="center"/>
          </w:tcPr>
          <w:p w14:paraId="1066DE48" w14:textId="77777777" w:rsidR="005E0544" w:rsidRPr="005E0544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Course</w:t>
            </w:r>
          </w:p>
          <w:p w14:paraId="5F2B7437" w14:textId="556A3085" w:rsidR="005E0544" w:rsidRPr="00E02D40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Code</w:t>
            </w:r>
          </w:p>
        </w:tc>
        <w:tc>
          <w:tcPr>
            <w:tcW w:w="2338" w:type="dxa"/>
            <w:shd w:val="clear" w:color="auto" w:fill="4C3D8E"/>
            <w:vAlign w:val="center"/>
          </w:tcPr>
          <w:p w14:paraId="21164A48" w14:textId="19A64644" w:rsidR="005E0544" w:rsidRPr="00E02D40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Course Title</w:t>
            </w:r>
          </w:p>
        </w:tc>
        <w:tc>
          <w:tcPr>
            <w:tcW w:w="1152" w:type="dxa"/>
            <w:shd w:val="clear" w:color="auto" w:fill="4C3D8E"/>
            <w:vAlign w:val="center"/>
          </w:tcPr>
          <w:p w14:paraId="79A2476B" w14:textId="77777777" w:rsidR="005E0544" w:rsidRPr="005E0544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Required</w:t>
            </w:r>
          </w:p>
          <w:p w14:paraId="193763A8" w14:textId="619ADDE3" w:rsidR="005E0544" w:rsidRPr="00E02D40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or Elective</w:t>
            </w:r>
          </w:p>
        </w:tc>
        <w:tc>
          <w:tcPr>
            <w:tcW w:w="1098" w:type="dxa"/>
            <w:shd w:val="clear" w:color="auto" w:fill="4C3D8E"/>
            <w:vAlign w:val="center"/>
          </w:tcPr>
          <w:p w14:paraId="4E320636" w14:textId="77777777" w:rsidR="005E0544" w:rsidRPr="005E0544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Pre-Requisite</w:t>
            </w:r>
          </w:p>
          <w:p w14:paraId="7CF6EDFB" w14:textId="70251650" w:rsidR="005E0544" w:rsidRPr="00E02D40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Courses</w:t>
            </w:r>
          </w:p>
        </w:tc>
        <w:tc>
          <w:tcPr>
            <w:tcW w:w="936" w:type="dxa"/>
            <w:shd w:val="clear" w:color="auto" w:fill="4C3D8E"/>
            <w:vAlign w:val="center"/>
          </w:tcPr>
          <w:p w14:paraId="7EF02A13" w14:textId="77777777" w:rsidR="005E0544" w:rsidRPr="005E0544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Credit</w:t>
            </w:r>
          </w:p>
          <w:p w14:paraId="2814C11A" w14:textId="5E8B0825" w:rsidR="005E0544" w:rsidRPr="00E02D40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  <w:rtl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Hours</w:t>
            </w:r>
          </w:p>
        </w:tc>
        <w:tc>
          <w:tcPr>
            <w:tcW w:w="1396" w:type="dxa"/>
            <w:shd w:val="clear" w:color="auto" w:fill="4C3D8E"/>
            <w:vAlign w:val="center"/>
          </w:tcPr>
          <w:p w14:paraId="08A3DD7B" w14:textId="77777777" w:rsidR="005E0544" w:rsidRPr="005E0544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4"/>
                <w:szCs w:val="14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4"/>
                <w:szCs w:val="14"/>
              </w:rPr>
              <w:t>Type of requirements</w:t>
            </w:r>
          </w:p>
          <w:p w14:paraId="34F6BDB6" w14:textId="0F5CC332" w:rsidR="005E0544" w:rsidRPr="005E0544" w:rsidRDefault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2"/>
                <w:szCs w:val="12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4"/>
                <w:szCs w:val="14"/>
              </w:rPr>
              <w:t>(Institution, College</w:t>
            </w:r>
            <w:r w:rsidR="00C12822">
              <w:rPr>
                <w:rFonts w:ascii="DIN NEXT™ ARABIC REGULAR" w:hAnsi="DIN NEXT™ ARABIC REGULAR" w:cs="DIN NEXT™ ARABIC REGULAR"/>
                <w:color w:val="FFFFFF" w:themeColor="background1"/>
                <w:sz w:val="14"/>
                <w:szCs w:val="14"/>
              </w:rPr>
              <w:t>,</w:t>
            </w: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14"/>
                <w:szCs w:val="14"/>
              </w:rPr>
              <w:t xml:space="preserve"> or </w:t>
            </w:r>
            <w:r w:rsidR="005C3BB5" w:rsidRPr="00D70AE7">
              <w:rPr>
                <w:rFonts w:ascii="DIN NEXT™ ARABIC REGULAR" w:hAnsi="DIN NEXT™ ARABIC REGULAR" w:cs="DIN NEXT™ ARABIC REGULAR"/>
                <w:color w:val="FFFFFF" w:themeColor="background1"/>
                <w:sz w:val="14"/>
                <w:szCs w:val="14"/>
              </w:rPr>
              <w:t>Program</w:t>
            </w:r>
            <w:r w:rsidRPr="00D70AE7">
              <w:rPr>
                <w:rFonts w:ascii="DIN NEXT™ ARABIC REGULAR" w:hAnsi="DIN NEXT™ ARABIC REGULAR" w:cs="DIN NEXT™ ARABIC REGULAR"/>
                <w:color w:val="FFFFFF" w:themeColor="background1"/>
                <w:sz w:val="14"/>
                <w:szCs w:val="14"/>
              </w:rPr>
              <w:t>)</w:t>
            </w:r>
          </w:p>
        </w:tc>
      </w:tr>
      <w:tr w:rsidR="004F50F1" w:rsidRPr="00E02D40" w14:paraId="1F5B2693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 w:val="restart"/>
            <w:shd w:val="clear" w:color="auto" w:fill="52B5C2"/>
            <w:vAlign w:val="center"/>
          </w:tcPr>
          <w:p w14:paraId="6A5A0ADA" w14:textId="77777777" w:rsidR="005E0544" w:rsidRDefault="005E0544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Level</w:t>
            </w:r>
          </w:p>
          <w:p w14:paraId="47249104" w14:textId="009189A4" w:rsidR="00256F95" w:rsidRPr="004F50F1" w:rsidRDefault="00256F95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60DC23D0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14:paraId="7856C8D6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3463B79F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70882E98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F2F2F2" w:themeFill="background1" w:themeFillShade="F2"/>
          </w:tcPr>
          <w:p w14:paraId="33706346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799D3730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55D09B87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06E38BE1" w14:textId="77777777" w:rsidR="00256F95" w:rsidRPr="004F50F1" w:rsidRDefault="00256F95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D9D9D9" w:themeFill="background1" w:themeFillShade="D9"/>
          </w:tcPr>
          <w:p w14:paraId="6279EC3C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14:paraId="7A68AE28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1CEE381C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79EB3C25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D9D9D9" w:themeFill="background1" w:themeFillShade="D9"/>
          </w:tcPr>
          <w:p w14:paraId="506F5D90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</w:tcPr>
          <w:p w14:paraId="5B653C8C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6EA08D5A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3EEB6DA0" w14:textId="77777777" w:rsidR="00256F95" w:rsidRPr="004F50F1" w:rsidRDefault="00256F95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68D955F5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14:paraId="74C3991A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0ED57961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2E9E2654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F2F2F2" w:themeFill="background1" w:themeFillShade="F2"/>
          </w:tcPr>
          <w:p w14:paraId="04311ED0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6B77D12D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6F161FAB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 w:val="restart"/>
            <w:shd w:val="clear" w:color="auto" w:fill="52B5C2"/>
            <w:vAlign w:val="center"/>
          </w:tcPr>
          <w:p w14:paraId="3179C715" w14:textId="77777777" w:rsidR="005E0544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Level</w:t>
            </w:r>
          </w:p>
          <w:p w14:paraId="76FCA5B7" w14:textId="77777777" w:rsidR="00256F95" w:rsidRPr="004F50F1" w:rsidRDefault="00256F95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066" w:type="dxa"/>
            <w:shd w:val="clear" w:color="auto" w:fill="D9D9D9" w:themeFill="background1" w:themeFillShade="D9"/>
          </w:tcPr>
          <w:p w14:paraId="556E5B82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14:paraId="05B97826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37430F30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22AA85EC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D9D9D9" w:themeFill="background1" w:themeFillShade="D9"/>
          </w:tcPr>
          <w:p w14:paraId="02E06E47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</w:tcPr>
          <w:p w14:paraId="76F34E77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667CEBA5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3EC9DE61" w14:textId="77777777" w:rsidR="00256F95" w:rsidRPr="004F50F1" w:rsidRDefault="00256F95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6165016F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14:paraId="7AF4E320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1FBA40BB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47521462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F2F2F2" w:themeFill="background1" w:themeFillShade="F2"/>
          </w:tcPr>
          <w:p w14:paraId="32E4D443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0FAFCDF5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1CD674BF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61690942" w14:textId="77777777" w:rsidR="00256F95" w:rsidRPr="004F50F1" w:rsidRDefault="00256F95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D9D9D9" w:themeFill="background1" w:themeFillShade="D9"/>
          </w:tcPr>
          <w:p w14:paraId="15950D89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14:paraId="1234EB1B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132C3657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222D5EAE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D9D9D9" w:themeFill="background1" w:themeFillShade="D9"/>
          </w:tcPr>
          <w:p w14:paraId="41960018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</w:tcPr>
          <w:p w14:paraId="328E6C1D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3F05D19D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 w:val="restart"/>
            <w:shd w:val="clear" w:color="auto" w:fill="52B5C2"/>
            <w:vAlign w:val="center"/>
          </w:tcPr>
          <w:p w14:paraId="27D730D8" w14:textId="77777777" w:rsidR="005E0544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Level</w:t>
            </w:r>
          </w:p>
          <w:p w14:paraId="20AF3EF5" w14:textId="77777777" w:rsidR="00256F95" w:rsidRPr="004F50F1" w:rsidRDefault="00256F95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7E0F04B5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14:paraId="21348D71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7822DAED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6C359CBF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F2F2F2" w:themeFill="background1" w:themeFillShade="F2"/>
          </w:tcPr>
          <w:p w14:paraId="5FCB45E5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14453B6F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730B00C7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5D474807" w14:textId="77777777" w:rsidR="00256F95" w:rsidRPr="004F50F1" w:rsidRDefault="00256F95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D9D9D9" w:themeFill="background1" w:themeFillShade="D9"/>
          </w:tcPr>
          <w:p w14:paraId="12A32623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14:paraId="17FACE48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0BC8512A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1EDE63CB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D9D9D9" w:themeFill="background1" w:themeFillShade="D9"/>
          </w:tcPr>
          <w:p w14:paraId="54A72AAD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</w:tcPr>
          <w:p w14:paraId="2C1D1713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68F22E0B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0829BA13" w14:textId="77777777" w:rsidR="00256F95" w:rsidRPr="004F50F1" w:rsidRDefault="00256F95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43D40E0B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14:paraId="392B9D1B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5936D7DE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28044F4B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F2F2F2" w:themeFill="background1" w:themeFillShade="F2"/>
          </w:tcPr>
          <w:p w14:paraId="4862BC73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0EE45734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4E2D64AD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 w:val="restart"/>
            <w:shd w:val="clear" w:color="auto" w:fill="52B5C2"/>
            <w:vAlign w:val="center"/>
          </w:tcPr>
          <w:p w14:paraId="05799B80" w14:textId="77777777" w:rsidR="005E0544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Level</w:t>
            </w:r>
          </w:p>
          <w:p w14:paraId="1FB10781" w14:textId="77777777" w:rsidR="00256F95" w:rsidRPr="004F50F1" w:rsidRDefault="00256F95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4F50F1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066" w:type="dxa"/>
            <w:shd w:val="clear" w:color="auto" w:fill="D9D9D9" w:themeFill="background1" w:themeFillShade="D9"/>
          </w:tcPr>
          <w:p w14:paraId="6579A266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14:paraId="06580849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7A429B34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68490D0E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D9D9D9" w:themeFill="background1" w:themeFillShade="D9"/>
          </w:tcPr>
          <w:p w14:paraId="5586B2F8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</w:tcPr>
          <w:p w14:paraId="2B8CA89D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2AA4749F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3E7C324A" w14:textId="77777777" w:rsidR="00256F95" w:rsidRPr="004F50F1" w:rsidRDefault="00256F95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3DA21ADF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14:paraId="0EEDBCA0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5169F0E9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684BE99E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F2F2F2" w:themeFill="background1" w:themeFillShade="F2"/>
          </w:tcPr>
          <w:p w14:paraId="434E3D79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2B991417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2433FE71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021ACF6F" w14:textId="77777777" w:rsidR="00256F95" w:rsidRPr="004F50F1" w:rsidRDefault="00256F95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D9D9D9" w:themeFill="background1" w:themeFillShade="D9"/>
          </w:tcPr>
          <w:p w14:paraId="5994765E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14:paraId="2F8DD1F6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6EBCA4BA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56087605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D9D9D9" w:themeFill="background1" w:themeFillShade="D9"/>
          </w:tcPr>
          <w:p w14:paraId="1DA480CD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</w:tcPr>
          <w:p w14:paraId="4AEDE9ED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71AFEB46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 w:val="restart"/>
            <w:shd w:val="clear" w:color="auto" w:fill="52B5C2"/>
            <w:vAlign w:val="center"/>
          </w:tcPr>
          <w:p w14:paraId="254F267D" w14:textId="77777777" w:rsidR="005E0544" w:rsidRDefault="005E0544" w:rsidP="005E054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5E0544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Level</w:t>
            </w:r>
          </w:p>
          <w:p w14:paraId="316539DF" w14:textId="7187C766" w:rsidR="00256F95" w:rsidRPr="004F50F1" w:rsidRDefault="00173939" w:rsidP="00707DB8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1369FE33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14:paraId="6449AA5D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7919A8B1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6869989E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F2F2F2" w:themeFill="background1" w:themeFillShade="F2"/>
          </w:tcPr>
          <w:p w14:paraId="3610CB3A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3D514424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07EAFCF0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04E1C03D" w14:textId="77777777" w:rsidR="00256F95" w:rsidRPr="00E02D40" w:rsidRDefault="00256F95" w:rsidP="00707DB8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D9D9D9" w:themeFill="background1" w:themeFillShade="D9"/>
          </w:tcPr>
          <w:p w14:paraId="63989589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14:paraId="6FAD9D81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72805DEA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419FC42E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D9D9D9" w:themeFill="background1" w:themeFillShade="D9"/>
          </w:tcPr>
          <w:p w14:paraId="29360163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</w:tcPr>
          <w:p w14:paraId="17E0034A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4F50F1" w:rsidRPr="00E02D40" w14:paraId="196E74E3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5CF62880" w14:textId="77777777" w:rsidR="00256F95" w:rsidRPr="00E02D40" w:rsidRDefault="00256F95" w:rsidP="00707DB8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6A7CA1DF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14:paraId="4A5ACD04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1877E69A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4AD654BF" w14:textId="77777777" w:rsidR="00256F95" w:rsidRPr="00E02D40" w:rsidRDefault="00256F95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F2F2F2" w:themeFill="background1" w:themeFillShade="F2"/>
          </w:tcPr>
          <w:p w14:paraId="1B7E0313" w14:textId="53A91046" w:rsidR="00AD6A40" w:rsidRPr="00E02D40" w:rsidRDefault="00AD6A40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4C48A1A8" w14:textId="226BB96F" w:rsidR="00AD6A40" w:rsidRPr="00E02D40" w:rsidRDefault="00AD6A40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AF5CE4" w:rsidRPr="00E02D40" w14:paraId="5075886C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 w:val="restart"/>
            <w:shd w:val="clear" w:color="auto" w:fill="52B5C2"/>
            <w:vAlign w:val="center"/>
          </w:tcPr>
          <w:p w14:paraId="3A25161B" w14:textId="77777777" w:rsidR="00AF5CE4" w:rsidRPr="00AF5CE4" w:rsidRDefault="00AF5CE4" w:rsidP="00AF5CE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AF5CE4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Level</w:t>
            </w:r>
          </w:p>
          <w:p w14:paraId="6C2A60BB" w14:textId="603DF753" w:rsidR="00AF5CE4" w:rsidRPr="00AF5CE4" w:rsidRDefault="00AF5CE4" w:rsidP="00707DB8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AF5CE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1066" w:type="dxa"/>
            <w:shd w:val="clear" w:color="auto" w:fill="D9D9D9" w:themeFill="background1" w:themeFillShade="D9"/>
          </w:tcPr>
          <w:p w14:paraId="30CDD222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14:paraId="630320EA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0A12A48D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083F6C26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D9D9D9" w:themeFill="background1" w:themeFillShade="D9"/>
          </w:tcPr>
          <w:p w14:paraId="0424A6C1" w14:textId="77777777" w:rsidR="00AF5CE4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  <w:rtl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</w:tcPr>
          <w:p w14:paraId="0D1DEF64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AF5CE4" w:rsidRPr="00E02D40" w14:paraId="556E8541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6E78F2B5" w14:textId="77777777" w:rsidR="00AF5CE4" w:rsidRPr="00AF5CE4" w:rsidRDefault="00AF5CE4" w:rsidP="00707DB8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3103FE45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14:paraId="013E61EE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513F982A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0FBD5FA6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F2F2F2" w:themeFill="background1" w:themeFillShade="F2"/>
          </w:tcPr>
          <w:p w14:paraId="6F0B20D1" w14:textId="77777777" w:rsidR="00AF5CE4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  <w:rtl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18F6F700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AF5CE4" w:rsidRPr="00E02D40" w14:paraId="1D1ED8FE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6C66C45D" w14:textId="77777777" w:rsidR="00AF5CE4" w:rsidRPr="00AF5CE4" w:rsidRDefault="00AF5CE4" w:rsidP="00707DB8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D9D9D9" w:themeFill="background1" w:themeFillShade="D9"/>
          </w:tcPr>
          <w:p w14:paraId="3D882124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14:paraId="2A6C3793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149CBF8C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5C6D19BA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D9D9D9" w:themeFill="background1" w:themeFillShade="D9"/>
          </w:tcPr>
          <w:p w14:paraId="6080D36E" w14:textId="77777777" w:rsidR="00AF5CE4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  <w:rtl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</w:tcPr>
          <w:p w14:paraId="493BFB27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AF5CE4" w:rsidRPr="00E02D40" w14:paraId="0EFEA148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 w:val="restart"/>
            <w:shd w:val="clear" w:color="auto" w:fill="52B5C2"/>
            <w:vAlign w:val="center"/>
          </w:tcPr>
          <w:p w14:paraId="09AA6691" w14:textId="77777777" w:rsidR="00AF5CE4" w:rsidRPr="00AF5CE4" w:rsidRDefault="00AF5CE4" w:rsidP="00AF5CE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AF5CE4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Level</w:t>
            </w:r>
          </w:p>
          <w:p w14:paraId="1F9F4EE1" w14:textId="460ABB7C" w:rsidR="00AF5CE4" w:rsidRPr="00AF5CE4" w:rsidRDefault="00AF5CE4" w:rsidP="00707DB8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AF5CE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3DA1C1E4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14:paraId="01980B7E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40FD9513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5B4CCB80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F2F2F2" w:themeFill="background1" w:themeFillShade="F2"/>
          </w:tcPr>
          <w:p w14:paraId="2C27CB63" w14:textId="77777777" w:rsidR="00AF5CE4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  <w:rtl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0DB25F4C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AF5CE4" w:rsidRPr="00E02D40" w14:paraId="2346AAAB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131756DA" w14:textId="77777777" w:rsidR="00AF5CE4" w:rsidRPr="00AF5CE4" w:rsidRDefault="00AF5CE4" w:rsidP="00707DB8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D9D9D9" w:themeFill="background1" w:themeFillShade="D9"/>
          </w:tcPr>
          <w:p w14:paraId="016BAC09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14:paraId="1AB389A6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74B45781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458DF007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D9D9D9" w:themeFill="background1" w:themeFillShade="D9"/>
          </w:tcPr>
          <w:p w14:paraId="713E1E06" w14:textId="77777777" w:rsidR="00AF5CE4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  <w:rtl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</w:tcPr>
          <w:p w14:paraId="7712B214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AF5CE4" w:rsidRPr="00E02D40" w14:paraId="071A0934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46C65A9B" w14:textId="77777777" w:rsidR="00AF5CE4" w:rsidRPr="00AF5CE4" w:rsidRDefault="00AF5CE4" w:rsidP="00707DB8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428EC1CD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14:paraId="79ADB8F9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189E310E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07CC9EA9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F2F2F2" w:themeFill="background1" w:themeFillShade="F2"/>
          </w:tcPr>
          <w:p w14:paraId="4FEF7231" w14:textId="77777777" w:rsidR="00AF5CE4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  <w:rtl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2FFC8F81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AF5CE4" w:rsidRPr="00E02D40" w14:paraId="0E935E50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 w:val="restart"/>
            <w:shd w:val="clear" w:color="auto" w:fill="52B5C2"/>
            <w:vAlign w:val="center"/>
          </w:tcPr>
          <w:p w14:paraId="7F486CB1" w14:textId="77777777" w:rsidR="00AF5CE4" w:rsidRPr="00AF5CE4" w:rsidRDefault="00AF5CE4" w:rsidP="00AF5CE4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AF5CE4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Level</w:t>
            </w:r>
          </w:p>
          <w:p w14:paraId="08A3E7E2" w14:textId="43CB015D" w:rsidR="00AF5CE4" w:rsidRPr="00AF5CE4" w:rsidRDefault="00AF5CE4" w:rsidP="00707DB8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</w:pPr>
            <w:r w:rsidRPr="00AF5CE4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1066" w:type="dxa"/>
            <w:shd w:val="clear" w:color="auto" w:fill="D9D9D9" w:themeFill="background1" w:themeFillShade="D9"/>
          </w:tcPr>
          <w:p w14:paraId="130372B1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14:paraId="06539C83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50A80782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5934EFB9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D9D9D9" w:themeFill="background1" w:themeFillShade="D9"/>
          </w:tcPr>
          <w:p w14:paraId="5EDD82D1" w14:textId="77777777" w:rsidR="00AF5CE4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  <w:rtl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</w:tcPr>
          <w:p w14:paraId="72F07A5E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AF5CE4" w:rsidRPr="00E02D40" w14:paraId="57FD0427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4E965AC4" w14:textId="77777777" w:rsidR="00AF5CE4" w:rsidRPr="00E02D40" w:rsidRDefault="00AF5CE4" w:rsidP="00707DB8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7924EB44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F2F2F2" w:themeFill="background1" w:themeFillShade="F2"/>
          </w:tcPr>
          <w:p w14:paraId="18627648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2F2F2" w:themeFill="background1" w:themeFillShade="F2"/>
          </w:tcPr>
          <w:p w14:paraId="14607543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14:paraId="537F3B4B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F2F2F2" w:themeFill="background1" w:themeFillShade="F2"/>
          </w:tcPr>
          <w:p w14:paraId="53128FAD" w14:textId="77777777" w:rsidR="00AF5CE4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  <w:rtl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0A1EBB1D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  <w:tr w:rsidR="00AF5CE4" w:rsidRPr="00E02D40" w14:paraId="46EED32E" w14:textId="77777777" w:rsidTr="00BC4835">
        <w:trPr>
          <w:trHeight w:val="245"/>
          <w:tblCellSpacing w:w="7" w:type="dxa"/>
          <w:jc w:val="center"/>
        </w:trPr>
        <w:tc>
          <w:tcPr>
            <w:tcW w:w="1056" w:type="dxa"/>
            <w:vMerge/>
            <w:shd w:val="clear" w:color="auto" w:fill="52B5C2"/>
            <w:vAlign w:val="center"/>
          </w:tcPr>
          <w:p w14:paraId="38FFAD34" w14:textId="77777777" w:rsidR="00AF5CE4" w:rsidRPr="00E02D40" w:rsidRDefault="00AF5CE4" w:rsidP="00707DB8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D9D9D9" w:themeFill="background1" w:themeFillShade="D9"/>
          </w:tcPr>
          <w:p w14:paraId="43A4683A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14:paraId="153F45BA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</w:tcPr>
          <w:p w14:paraId="37629D14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D9D9D9" w:themeFill="background1" w:themeFillShade="D9"/>
          </w:tcPr>
          <w:p w14:paraId="5D30DE0F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D9D9D9" w:themeFill="background1" w:themeFillShade="D9"/>
          </w:tcPr>
          <w:p w14:paraId="36C3BE77" w14:textId="77777777" w:rsidR="00AF5CE4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  <w:rtl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</w:tcPr>
          <w:p w14:paraId="0E6EACFB" w14:textId="77777777" w:rsidR="00AF5CE4" w:rsidRPr="00E02D40" w:rsidRDefault="00AF5CE4" w:rsidP="00707DB8">
            <w:pPr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sz w:val="18"/>
                <w:szCs w:val="18"/>
              </w:rPr>
            </w:pPr>
          </w:p>
        </w:tc>
      </w:tr>
    </w:tbl>
    <w:p w14:paraId="781DDE4C" w14:textId="3B2DE7F1" w:rsidR="005E0544" w:rsidRPr="005E0544" w:rsidRDefault="005E0544" w:rsidP="006F1689">
      <w:pPr>
        <w:autoSpaceDE w:val="0"/>
        <w:autoSpaceDN w:val="0"/>
        <w:adjustRightInd w:val="0"/>
        <w:spacing w:after="0" w:line="240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</w:pPr>
      <w:r w:rsidRPr="006F1689">
        <w:rPr>
          <w:rFonts w:ascii="DIN NEXT™ ARABIC LIGHT" w:hAnsi="DIN NEXT™ ARABIC LIGHT" w:cs="DIN NEXT™ ARABIC LIGHT"/>
          <w:color w:val="C00000"/>
          <w:sz w:val="20"/>
          <w:szCs w:val="20"/>
          <w:rtl/>
        </w:rPr>
        <w:t>*</w:t>
      </w:r>
      <w:r w:rsidR="006F1689">
        <w:rPr>
          <w:rFonts w:ascii="DIN NEXT™ ARABIC LIGHT" w:hAnsi="DIN NEXT™ ARABIC LIGHT" w:cs="DIN NEXT™ ARABIC LIGHT"/>
          <w:color w:val="C00000"/>
          <w:sz w:val="20"/>
          <w:szCs w:val="20"/>
        </w:rPr>
        <w:t xml:space="preserve"> </w:t>
      </w:r>
      <w:r w:rsidRPr="005E0544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Include additional levels</w:t>
      </w:r>
      <w:r w:rsidR="00DB2A04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 (for three semesters option or</w:t>
      </w:r>
      <w:r w:rsidRPr="005E0544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 if needed</w:t>
      </w:r>
      <w:r w:rsidR="006F1689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.</w:t>
      </w:r>
    </w:p>
    <w:p w14:paraId="0182CF12" w14:textId="4E56A8FB" w:rsidR="00173939" w:rsidRDefault="005E0544">
      <w:pPr>
        <w:autoSpaceDE w:val="0"/>
        <w:autoSpaceDN w:val="0"/>
        <w:adjustRightInd w:val="0"/>
        <w:spacing w:after="170" w:line="276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 w:rsidRPr="006F1689">
        <w:rPr>
          <w:rFonts w:ascii="DIN NEXT™ ARABIC LIGHT" w:hAnsi="DIN NEXT™ ARABIC LIGHT" w:cs="DIN NEXT™ ARABIC LIGHT"/>
          <w:color w:val="C00000"/>
          <w:sz w:val="20"/>
          <w:szCs w:val="20"/>
          <w:rtl/>
        </w:rPr>
        <w:t>**</w:t>
      </w:r>
      <w:r w:rsidR="006F1689" w:rsidRPr="006F1689">
        <w:rPr>
          <w:rFonts w:ascii="DIN NEXT™ ARABIC LIGHT" w:hAnsi="DIN NEXT™ ARABIC LIGHT" w:cs="DIN NEXT™ ARABIC LIGHT"/>
          <w:color w:val="C00000"/>
          <w:sz w:val="20"/>
          <w:szCs w:val="20"/>
        </w:rPr>
        <w:t xml:space="preserve"> </w:t>
      </w:r>
      <w:r w:rsidRPr="00917826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Add a table for </w:t>
      </w:r>
      <w:r w:rsidR="0045485F" w:rsidRPr="00917826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the courses of each track (if any)</w:t>
      </w:r>
    </w:p>
    <w:p w14:paraId="6D9D876A" w14:textId="4804FD83" w:rsidR="00917826" w:rsidRDefault="00917826">
      <w:pPr>
        <w:autoSpaceDE w:val="0"/>
        <w:autoSpaceDN w:val="0"/>
        <w:adjustRightInd w:val="0"/>
        <w:spacing w:after="170" w:line="276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</w:p>
    <w:p w14:paraId="027E6568" w14:textId="77777777" w:rsidR="00917826" w:rsidRPr="00B76ED8" w:rsidRDefault="00917826">
      <w:pPr>
        <w:autoSpaceDE w:val="0"/>
        <w:autoSpaceDN w:val="0"/>
        <w:adjustRightInd w:val="0"/>
        <w:spacing w:after="170" w:line="276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</w:pPr>
    </w:p>
    <w:p w14:paraId="1FD2C0B7" w14:textId="5D9F7408" w:rsidR="00D4307F" w:rsidRPr="00C65C28" w:rsidRDefault="00131282" w:rsidP="00DF07AB">
      <w:pPr>
        <w:autoSpaceDE w:val="0"/>
        <w:autoSpaceDN w:val="0"/>
        <w:adjustRightInd w:val="0"/>
        <w:spacing w:after="170" w:line="240" w:lineRule="auto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  <w:lang w:bidi="ar-YE"/>
        </w:rPr>
      </w:pPr>
      <w:r>
        <w:rPr>
          <w:rFonts w:ascii="DIN NEXT™ ARABIC MEDIUM" w:hAnsi="DIN NEXT™ ARABIC MEDIUM" w:cs="DIN NEXT™ ARABIC MEDIUM"/>
          <w:color w:val="52B5C2"/>
          <w:sz w:val="28"/>
          <w:szCs w:val="28"/>
          <w:lang w:bidi="ar-EG"/>
        </w:rPr>
        <w:t>3</w:t>
      </w:r>
      <w:r w:rsidR="00C036E6"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EG"/>
        </w:rPr>
        <w:t>. Course Specifications</w:t>
      </w:r>
      <w:r w:rsidR="00D4307F" w:rsidRPr="00C65C28"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  <w:lang w:bidi="ar-YE"/>
        </w:rPr>
        <w:t>:</w:t>
      </w:r>
    </w:p>
    <w:p w14:paraId="349B2BB0" w14:textId="77020B1B" w:rsidR="00CB11A3" w:rsidRPr="00CB11A3" w:rsidRDefault="00C036E6" w:rsidP="00DB2A04">
      <w:pPr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</w:rPr>
      </w:pPr>
      <w:r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</w:rPr>
        <w:t>I</w:t>
      </w:r>
      <w:r w:rsidRPr="00C036E6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</w:rPr>
        <w:t>nsert hyperlink for all course specifications using NCAAA template</w:t>
      </w:r>
      <w:r w:rsidR="00DB2A04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</w:rPr>
        <w:t xml:space="preserve"> (T-104)</w:t>
      </w:r>
    </w:p>
    <w:tbl>
      <w:tblPr>
        <w:tblStyle w:val="TableGrid"/>
        <w:tblW w:w="0" w:type="auto"/>
        <w:jc w:val="center"/>
        <w:tblCellSpacing w:w="7" w:type="dxa"/>
        <w:tblBorders>
          <w:top w:val="single" w:sz="6" w:space="0" w:color="4C3D8E"/>
          <w:left w:val="single" w:sz="6" w:space="0" w:color="4C3D8E"/>
          <w:bottom w:val="single" w:sz="6" w:space="0" w:color="4C3D8E"/>
          <w:right w:val="single" w:sz="6" w:space="0" w:color="4C3D8E"/>
          <w:insideH w:val="single" w:sz="6" w:space="0" w:color="4C3D8E"/>
          <w:insideV w:val="single" w:sz="6" w:space="0" w:color="4C3D8E"/>
        </w:tblBorders>
        <w:tblLook w:val="04A0" w:firstRow="1" w:lastRow="0" w:firstColumn="1" w:lastColumn="0" w:noHBand="0" w:noVBand="1"/>
      </w:tblPr>
      <w:tblGrid>
        <w:gridCol w:w="9010"/>
      </w:tblGrid>
      <w:tr w:rsidR="00CB11A3" w:rsidRPr="00C063C4" w14:paraId="45826093" w14:textId="77777777" w:rsidTr="00C036E6">
        <w:trPr>
          <w:trHeight w:val="514"/>
          <w:tblCellSpacing w:w="7" w:type="dxa"/>
          <w:jc w:val="center"/>
        </w:trPr>
        <w:tc>
          <w:tcPr>
            <w:tcW w:w="9062" w:type="dxa"/>
          </w:tcPr>
          <w:p w14:paraId="1FE23E72" w14:textId="77777777" w:rsidR="00CB11A3" w:rsidRPr="00C063C4" w:rsidRDefault="00CB11A3" w:rsidP="0012702F">
            <w:pPr>
              <w:bidi/>
              <w:jc w:val="lowKashida"/>
              <w:rPr>
                <w:rFonts w:ascii="Sakkal Majalla" w:hAnsi="Sakkal Majalla" w:cs="Sakkal Majalla"/>
                <w:color w:val="1F4E79" w:themeColor="accent1" w:themeShade="80"/>
                <w:rtl/>
                <w:lang w:bidi="ar-EG"/>
              </w:rPr>
            </w:pPr>
          </w:p>
        </w:tc>
      </w:tr>
    </w:tbl>
    <w:p w14:paraId="5F6F63C7" w14:textId="2B37AA60" w:rsidR="008306EB" w:rsidRPr="00C65C28" w:rsidRDefault="00131282" w:rsidP="00B76ED8">
      <w:pPr>
        <w:autoSpaceDE w:val="0"/>
        <w:autoSpaceDN w:val="0"/>
        <w:adjustRightInd w:val="0"/>
        <w:spacing w:before="240" w:after="170" w:line="240" w:lineRule="auto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  <w:lang w:bidi="ar-YE"/>
        </w:rPr>
      </w:pPr>
      <w:r>
        <w:rPr>
          <w:rFonts w:ascii="DIN NEXT™ ARABIC MEDIUM" w:hAnsi="DIN NEXT™ ARABIC MEDIUM" w:cs="DIN NEXT™ ARABIC MEDIUM"/>
          <w:color w:val="52B5C2"/>
          <w:sz w:val="28"/>
          <w:szCs w:val="28"/>
          <w:lang w:bidi="ar-EG"/>
        </w:rPr>
        <w:t>4</w:t>
      </w:r>
      <w:r w:rsidR="00C036E6"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EG"/>
        </w:rPr>
        <w:t>. Program learning Outcomes Mapping Matrix</w:t>
      </w:r>
      <w:r w:rsidR="008306EB" w:rsidRPr="00C65C28"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  <w:lang w:bidi="ar-YE"/>
        </w:rPr>
        <w:t>:</w:t>
      </w:r>
    </w:p>
    <w:p w14:paraId="4F53BD5B" w14:textId="32710B87" w:rsidR="008306EB" w:rsidRPr="00CB11A3" w:rsidRDefault="00C036E6" w:rsidP="00DC0550">
      <w:pPr>
        <w:ind w:right="43"/>
        <w:jc w:val="lowKashida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</w:rPr>
      </w:pPr>
      <w:r w:rsidRPr="00C036E6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Align the program learning outcomes with program courses, according to the following desired levels of performance </w:t>
      </w:r>
      <w:r w:rsidR="002E20E9" w:rsidRPr="002E20E9">
        <w:rPr>
          <w:rStyle w:val="SubtleEmphasis"/>
        </w:rPr>
        <w:t>(I</w:t>
      </w:r>
      <w:r w:rsidRPr="002E20E9">
        <w:rPr>
          <w:rStyle w:val="SubtleEmphasis"/>
        </w:rPr>
        <w:t xml:space="preserve"> = Introduced </w:t>
      </w:r>
      <w:r w:rsidR="002E20E9">
        <w:rPr>
          <w:rStyle w:val="SubtleEmphasis"/>
          <w:rtl/>
        </w:rPr>
        <w:tab/>
      </w:r>
      <w:r w:rsidRPr="002E20E9">
        <w:rPr>
          <w:rStyle w:val="SubtleEmphasis"/>
        </w:rPr>
        <w:t xml:space="preserve">P = </w:t>
      </w:r>
      <w:r w:rsidR="002E20E9" w:rsidRPr="002E20E9">
        <w:rPr>
          <w:rStyle w:val="SubtleEmphasis"/>
        </w:rPr>
        <w:t>Practiced</w:t>
      </w:r>
      <w:r w:rsidR="002E20E9">
        <w:rPr>
          <w:rStyle w:val="SubtleEmphasis"/>
          <w:rtl/>
        </w:rPr>
        <w:tab/>
      </w:r>
      <w:r w:rsidR="002E20E9" w:rsidRPr="002E20E9">
        <w:rPr>
          <w:rStyle w:val="SubtleEmphasis"/>
        </w:rPr>
        <w:t>M</w:t>
      </w:r>
      <w:r w:rsidRPr="002E20E9">
        <w:rPr>
          <w:rStyle w:val="SubtleEmphasis"/>
        </w:rPr>
        <w:t xml:space="preserve"> = </w:t>
      </w:r>
      <w:r w:rsidR="002E20E9" w:rsidRPr="002E20E9">
        <w:rPr>
          <w:rStyle w:val="SubtleEmphasis"/>
        </w:rPr>
        <w:t>Mastered)</w:t>
      </w:r>
      <w:r w:rsidRPr="002E20E9">
        <w:rPr>
          <w:rStyle w:val="SubtleEmphasis"/>
        </w:rPr>
        <w:t>.</w:t>
      </w:r>
    </w:p>
    <w:tbl>
      <w:tblPr>
        <w:tblW w:w="9224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712"/>
        <w:gridCol w:w="714"/>
        <w:gridCol w:w="712"/>
        <w:gridCol w:w="714"/>
        <w:gridCol w:w="712"/>
        <w:gridCol w:w="714"/>
        <w:gridCol w:w="712"/>
        <w:gridCol w:w="716"/>
        <w:gridCol w:w="712"/>
        <w:gridCol w:w="714"/>
        <w:gridCol w:w="724"/>
      </w:tblGrid>
      <w:tr w:rsidR="008306EB" w:rsidRPr="008306EB" w14:paraId="4F4B569E" w14:textId="77777777" w:rsidTr="00C036E6">
        <w:trPr>
          <w:cantSplit/>
          <w:trHeight w:val="357"/>
          <w:tblHeader/>
          <w:tblCellSpacing w:w="7" w:type="dxa"/>
          <w:jc w:val="center"/>
        </w:trPr>
        <w:tc>
          <w:tcPr>
            <w:tcW w:w="1347" w:type="dxa"/>
            <w:vMerge w:val="restart"/>
            <w:shd w:val="clear" w:color="auto" w:fill="4C3D8E"/>
            <w:vAlign w:val="center"/>
          </w:tcPr>
          <w:p w14:paraId="0F250EEC" w14:textId="12AF8BB0" w:rsidR="008306EB" w:rsidRPr="008306EB" w:rsidRDefault="006114B6" w:rsidP="00C036E6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Course code &amp; No.</w:t>
            </w:r>
          </w:p>
        </w:tc>
        <w:tc>
          <w:tcPr>
            <w:tcW w:w="7835" w:type="dxa"/>
            <w:gridSpan w:val="11"/>
            <w:shd w:val="clear" w:color="auto" w:fill="4C3D8E"/>
            <w:vAlign w:val="center"/>
          </w:tcPr>
          <w:p w14:paraId="1BBA25DD" w14:textId="45E5D373" w:rsidR="008306EB" w:rsidRPr="008306EB" w:rsidRDefault="006114B6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</w:rPr>
              <w:t>Program Learning Outcomes</w:t>
            </w:r>
          </w:p>
        </w:tc>
      </w:tr>
      <w:tr w:rsidR="008306EB" w:rsidRPr="008306EB" w14:paraId="6078199C" w14:textId="77777777" w:rsidTr="00C036E6">
        <w:trPr>
          <w:cantSplit/>
          <w:trHeight w:val="279"/>
          <w:tblHeader/>
          <w:tblCellSpacing w:w="7" w:type="dxa"/>
          <w:jc w:val="center"/>
        </w:trPr>
        <w:tc>
          <w:tcPr>
            <w:tcW w:w="1347" w:type="dxa"/>
            <w:vMerge/>
            <w:shd w:val="clear" w:color="auto" w:fill="BDD6EE" w:themeFill="accent1" w:themeFillTint="66"/>
            <w:vAlign w:val="center"/>
          </w:tcPr>
          <w:p w14:paraId="1846C23E" w14:textId="77777777" w:rsidR="008306EB" w:rsidRPr="008306EB" w:rsidRDefault="008306EB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</w:rPr>
            </w:pPr>
          </w:p>
        </w:tc>
        <w:tc>
          <w:tcPr>
            <w:tcW w:w="2838" w:type="dxa"/>
            <w:gridSpan w:val="4"/>
            <w:shd w:val="clear" w:color="auto" w:fill="52B5C2"/>
            <w:vAlign w:val="center"/>
          </w:tcPr>
          <w:p w14:paraId="6D968C01" w14:textId="38F572C8" w:rsidR="008306EB" w:rsidRPr="008306EB" w:rsidRDefault="006114B6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Knowledge and understanding</w:t>
            </w:r>
          </w:p>
        </w:tc>
        <w:tc>
          <w:tcPr>
            <w:tcW w:w="2840" w:type="dxa"/>
            <w:gridSpan w:val="4"/>
            <w:shd w:val="clear" w:color="auto" w:fill="52B5C2"/>
            <w:vAlign w:val="center"/>
          </w:tcPr>
          <w:p w14:paraId="4385E724" w14:textId="6B695C92" w:rsidR="008306EB" w:rsidRPr="008306EB" w:rsidRDefault="006114B6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Skills</w:t>
            </w:r>
          </w:p>
        </w:tc>
        <w:tc>
          <w:tcPr>
            <w:tcW w:w="2129" w:type="dxa"/>
            <w:gridSpan w:val="3"/>
            <w:shd w:val="clear" w:color="auto" w:fill="52B5C2"/>
            <w:vAlign w:val="center"/>
          </w:tcPr>
          <w:p w14:paraId="030135C3" w14:textId="2BF72202" w:rsidR="008306EB" w:rsidRPr="008306EB" w:rsidRDefault="006114B6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917826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Values, Autonomy, and Responsibility</w:t>
            </w:r>
          </w:p>
        </w:tc>
      </w:tr>
      <w:tr w:rsidR="006114B6" w:rsidRPr="008306EB" w14:paraId="07E3A86C" w14:textId="77777777" w:rsidTr="00DC5192">
        <w:trPr>
          <w:cantSplit/>
          <w:trHeight w:val="279"/>
          <w:tblHeader/>
          <w:tblCellSpacing w:w="7" w:type="dxa"/>
          <w:jc w:val="center"/>
        </w:trPr>
        <w:tc>
          <w:tcPr>
            <w:tcW w:w="1347" w:type="dxa"/>
            <w:vMerge/>
            <w:shd w:val="clear" w:color="auto" w:fill="BDD6EE" w:themeFill="accent1" w:themeFillTint="66"/>
            <w:vAlign w:val="center"/>
          </w:tcPr>
          <w:p w14:paraId="7A7B501C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9498CB"/>
            <w:vAlign w:val="center"/>
          </w:tcPr>
          <w:p w14:paraId="67BD3C3A" w14:textId="0128ED61" w:rsidR="006114B6" w:rsidRPr="008306EB" w:rsidRDefault="006114B6" w:rsidP="006114B6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K1</w:t>
            </w:r>
          </w:p>
        </w:tc>
        <w:tc>
          <w:tcPr>
            <w:tcW w:w="700" w:type="dxa"/>
            <w:shd w:val="clear" w:color="auto" w:fill="9498CB"/>
            <w:vAlign w:val="center"/>
          </w:tcPr>
          <w:p w14:paraId="61BC793A" w14:textId="725ADBCA" w:rsidR="006114B6" w:rsidRPr="008306EB" w:rsidRDefault="006114B6" w:rsidP="006114B6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K2</w:t>
            </w:r>
          </w:p>
        </w:tc>
        <w:tc>
          <w:tcPr>
            <w:tcW w:w="698" w:type="dxa"/>
            <w:shd w:val="clear" w:color="auto" w:fill="9498CB"/>
            <w:vAlign w:val="center"/>
          </w:tcPr>
          <w:p w14:paraId="16837F17" w14:textId="253741B6" w:rsidR="006114B6" w:rsidRPr="008306EB" w:rsidRDefault="006114B6" w:rsidP="006114B6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K3</w:t>
            </w:r>
          </w:p>
        </w:tc>
        <w:tc>
          <w:tcPr>
            <w:tcW w:w="700" w:type="dxa"/>
            <w:shd w:val="clear" w:color="auto" w:fill="9498CB"/>
            <w:vAlign w:val="center"/>
          </w:tcPr>
          <w:p w14:paraId="4DAF40BD" w14:textId="6A2934F3" w:rsidR="006114B6" w:rsidRPr="008306EB" w:rsidRDefault="006114B6" w:rsidP="006114B6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---</w:t>
            </w:r>
          </w:p>
        </w:tc>
        <w:tc>
          <w:tcPr>
            <w:tcW w:w="698" w:type="dxa"/>
            <w:shd w:val="clear" w:color="auto" w:fill="9498CB"/>
            <w:vAlign w:val="center"/>
          </w:tcPr>
          <w:p w14:paraId="57537304" w14:textId="18536C31" w:rsidR="006114B6" w:rsidRPr="008306EB" w:rsidRDefault="006114B6" w:rsidP="006114B6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S1</w:t>
            </w:r>
          </w:p>
        </w:tc>
        <w:tc>
          <w:tcPr>
            <w:tcW w:w="700" w:type="dxa"/>
            <w:shd w:val="clear" w:color="auto" w:fill="9498CB"/>
            <w:vAlign w:val="center"/>
          </w:tcPr>
          <w:p w14:paraId="377050EC" w14:textId="323F9DCF" w:rsidR="006114B6" w:rsidRPr="008306EB" w:rsidRDefault="006114B6" w:rsidP="006114B6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S2</w:t>
            </w:r>
          </w:p>
        </w:tc>
        <w:tc>
          <w:tcPr>
            <w:tcW w:w="698" w:type="dxa"/>
            <w:shd w:val="clear" w:color="auto" w:fill="9498CB"/>
            <w:vAlign w:val="center"/>
          </w:tcPr>
          <w:p w14:paraId="6ADD39DC" w14:textId="06590E55" w:rsidR="006114B6" w:rsidRPr="008306EB" w:rsidRDefault="006114B6" w:rsidP="006114B6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S3</w:t>
            </w:r>
          </w:p>
        </w:tc>
        <w:tc>
          <w:tcPr>
            <w:tcW w:w="702" w:type="dxa"/>
            <w:shd w:val="clear" w:color="auto" w:fill="9498CB"/>
            <w:vAlign w:val="center"/>
          </w:tcPr>
          <w:p w14:paraId="44019BBE" w14:textId="676820A9" w:rsidR="006114B6" w:rsidRPr="008306EB" w:rsidRDefault="006114B6" w:rsidP="006114B6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---</w:t>
            </w:r>
          </w:p>
        </w:tc>
        <w:tc>
          <w:tcPr>
            <w:tcW w:w="698" w:type="dxa"/>
            <w:shd w:val="clear" w:color="auto" w:fill="9498CB"/>
            <w:vAlign w:val="center"/>
          </w:tcPr>
          <w:p w14:paraId="0CC09461" w14:textId="148FF6A0" w:rsidR="006114B6" w:rsidRPr="008306EB" w:rsidRDefault="006114B6" w:rsidP="006114B6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V1</w:t>
            </w:r>
          </w:p>
        </w:tc>
        <w:tc>
          <w:tcPr>
            <w:tcW w:w="700" w:type="dxa"/>
            <w:shd w:val="clear" w:color="auto" w:fill="9498CB"/>
            <w:vAlign w:val="center"/>
          </w:tcPr>
          <w:p w14:paraId="5309043C" w14:textId="61BC59C1" w:rsidR="006114B6" w:rsidRPr="008306EB" w:rsidRDefault="006114B6" w:rsidP="006114B6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V2</w:t>
            </w:r>
          </w:p>
        </w:tc>
        <w:tc>
          <w:tcPr>
            <w:tcW w:w="703" w:type="dxa"/>
            <w:shd w:val="clear" w:color="auto" w:fill="9498CB"/>
            <w:vAlign w:val="center"/>
          </w:tcPr>
          <w:p w14:paraId="1BF45814" w14:textId="5E04D661" w:rsidR="006114B6" w:rsidRPr="008306EB" w:rsidRDefault="006114B6" w:rsidP="006114B6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----</w:t>
            </w:r>
          </w:p>
        </w:tc>
      </w:tr>
      <w:tr w:rsidR="008306EB" w:rsidRPr="008306EB" w14:paraId="45D98298" w14:textId="77777777" w:rsidTr="00C036E6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43C0F0B4" w14:textId="5A3D6B40" w:rsidR="008306EB" w:rsidRPr="008306EB" w:rsidRDefault="003872F8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</w:rPr>
              <w:t>Course....</w:t>
            </w: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5BDF0F71" w14:textId="77777777" w:rsidR="008306EB" w:rsidRPr="008306EB" w:rsidRDefault="008306EB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17604B07" w14:textId="77777777" w:rsidR="008306EB" w:rsidRPr="008306EB" w:rsidRDefault="008306EB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642B1160" w14:textId="77777777" w:rsidR="008306EB" w:rsidRPr="008306EB" w:rsidRDefault="008306EB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634674CD" w14:textId="77777777" w:rsidR="008306EB" w:rsidRPr="008306EB" w:rsidRDefault="008306EB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20FBD004" w14:textId="77777777" w:rsidR="008306EB" w:rsidRPr="008306EB" w:rsidRDefault="008306EB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7767E05F" w14:textId="77777777" w:rsidR="008306EB" w:rsidRPr="008306EB" w:rsidRDefault="008306EB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sz w:val="20"/>
                <w:szCs w:val="20"/>
              </w:rPr>
              <w:t xml:space="preserve"> </w:t>
            </w: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6717A22F" w14:textId="77777777" w:rsidR="008306EB" w:rsidRPr="008306EB" w:rsidRDefault="008306EB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F2F2F2" w:themeFill="background1" w:themeFillShade="F2"/>
            <w:vAlign w:val="center"/>
          </w:tcPr>
          <w:p w14:paraId="10B5C0B7" w14:textId="77777777" w:rsidR="008306EB" w:rsidRPr="008306EB" w:rsidRDefault="008306EB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27AEE594" w14:textId="77777777" w:rsidR="008306EB" w:rsidRPr="008306EB" w:rsidRDefault="008306EB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7BAA21F9" w14:textId="77777777" w:rsidR="008306EB" w:rsidRPr="008306EB" w:rsidRDefault="008306EB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8E64B09" w14:textId="77777777" w:rsidR="008306EB" w:rsidRPr="008306EB" w:rsidRDefault="008306EB" w:rsidP="00C036E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114B6" w:rsidRPr="008306EB" w14:paraId="01164334" w14:textId="77777777" w:rsidTr="00C036E6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4473D164" w14:textId="6461C789" w:rsidR="006114B6" w:rsidRPr="008306EB" w:rsidRDefault="003872F8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</w:rPr>
              <w:t>Course....</w:t>
            </w: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2A34D0CE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473B42C1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477CD0BC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1A60A859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  <w:r w:rsidRPr="008306EB">
              <w:rPr>
                <w:rFonts w:ascii="DIN NEXT™ ARABIC REGULAR" w:hAnsi="DIN NEXT™ ARABIC REGULAR" w:cs="DIN NEXT™ ARABIC REGULAR"/>
                <w:sz w:val="20"/>
                <w:szCs w:val="20"/>
              </w:rPr>
              <w:t xml:space="preserve"> </w:t>
            </w: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09270EF7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3A75C8C9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53A4A38E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6E2364EF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5EE429AC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721F8745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3E954F76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114B6" w:rsidRPr="008306EB" w14:paraId="0C6585A9" w14:textId="77777777" w:rsidTr="00C036E6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4E1CD37E" w14:textId="6A93DD55" w:rsidR="006114B6" w:rsidRPr="008306EB" w:rsidRDefault="003872F8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</w:rPr>
              <w:t>Course....</w:t>
            </w: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42EA6C0E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36402DE0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572CCD94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6CD7937C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2541EB64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6CF0322B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55C18977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F2F2F2" w:themeFill="background1" w:themeFillShade="F2"/>
            <w:vAlign w:val="center"/>
          </w:tcPr>
          <w:p w14:paraId="7CC37F28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72F21511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4C1F30F9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63A6ADC7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114B6" w:rsidRPr="008306EB" w14:paraId="5D3A2A5E" w14:textId="77777777" w:rsidTr="00C036E6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2DC55A1F" w14:textId="5E28424B" w:rsidR="006114B6" w:rsidRPr="008306EB" w:rsidRDefault="003872F8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</w:rPr>
              <w:t>Course....</w:t>
            </w: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071F13CF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4E4796AF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2B6C910A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7F0501D3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7E23E9A5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42C751A8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73947777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21B7FD7A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2A8404DE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25BB806F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253AD640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114B6" w:rsidRPr="008306EB" w14:paraId="3A912329" w14:textId="77777777" w:rsidTr="00C036E6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1B783F2D" w14:textId="244530E4" w:rsidR="006114B6" w:rsidRPr="008306EB" w:rsidRDefault="003872F8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</w:rPr>
              <w:t>Course....</w:t>
            </w: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6F1C71D1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31476247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1A92014E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6E48DA0F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7BE271A6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392EE56A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5723F3F0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F2F2F2" w:themeFill="background1" w:themeFillShade="F2"/>
            <w:vAlign w:val="center"/>
          </w:tcPr>
          <w:p w14:paraId="195235A0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01E00323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09E4F82F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3011EBD5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114B6" w:rsidRPr="008306EB" w14:paraId="189FB72C" w14:textId="77777777" w:rsidTr="00C036E6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6CFEAFD9" w14:textId="5C70C8F5" w:rsidR="006114B6" w:rsidRPr="008306EB" w:rsidRDefault="003872F8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</w:rPr>
              <w:t>Course....</w:t>
            </w: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01AD192A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68AB0126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0358050C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62C6599A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6E684448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3110681B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5D76A7A7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2C0A9553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2D0F5AF5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41213F9F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33928FB4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114B6" w:rsidRPr="008306EB" w14:paraId="7D9189AF" w14:textId="77777777" w:rsidTr="00C036E6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4242D11A" w14:textId="492425B1" w:rsidR="006114B6" w:rsidRPr="008306EB" w:rsidRDefault="003872F8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</w:rPr>
              <w:t>Course....</w:t>
            </w: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185C9C2D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33E039FF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3C1DC8B3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5DA9456E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41D974F6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4E68DFB4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285ACA2B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F2F2F2" w:themeFill="background1" w:themeFillShade="F2"/>
            <w:vAlign w:val="center"/>
          </w:tcPr>
          <w:p w14:paraId="3E0A9BED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380CB7CD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5AF4121B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60677F75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114B6" w:rsidRPr="008306EB" w14:paraId="0E92DF67" w14:textId="77777777" w:rsidTr="006114B6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2E6E823D" w14:textId="4006A146" w:rsidR="006114B6" w:rsidRPr="006114B6" w:rsidRDefault="003872F8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</w:rPr>
              <w:t>Course....</w:t>
            </w: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6087251E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3BA7CA43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2F07486E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45726081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4FED05B6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5300F095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661A5952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1BE18CC9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36E2C75F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350764E0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77B5A549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="006114B6" w:rsidRPr="008306EB" w14:paraId="458755C1" w14:textId="77777777" w:rsidTr="00C036E6">
        <w:trPr>
          <w:cantSplit/>
          <w:trHeight w:val="282"/>
          <w:tblCellSpacing w:w="7" w:type="dxa"/>
          <w:jc w:val="center"/>
        </w:trPr>
        <w:tc>
          <w:tcPr>
            <w:tcW w:w="1347" w:type="dxa"/>
            <w:shd w:val="clear" w:color="auto" w:fill="52B5C2"/>
            <w:vAlign w:val="center"/>
          </w:tcPr>
          <w:p w14:paraId="1AC1B08B" w14:textId="60DCBB5D" w:rsidR="006114B6" w:rsidRPr="006114B6" w:rsidRDefault="003872F8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6114B6">
              <w:rPr>
                <w:rFonts w:ascii="DIN NEXT™ ARABIC REGULAR" w:hAnsi="DIN NEXT™ ARABIC REGULAR" w:cs="DIN NEXT™ ARABIC REGULAR"/>
                <w:color w:val="FFFFFF" w:themeColor="background1"/>
              </w:rPr>
              <w:t>Course....</w:t>
            </w: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139E9127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453331AD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58058FA4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68645F97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6DB41BF7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31A1B317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2360439D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F2F2F2" w:themeFill="background1" w:themeFillShade="F2"/>
            <w:vAlign w:val="center"/>
          </w:tcPr>
          <w:p w14:paraId="3F0E91BC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  <w:vAlign w:val="center"/>
          </w:tcPr>
          <w:p w14:paraId="2CF9BFE0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0442C168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10025BC5" w14:textId="77777777" w:rsidR="006114B6" w:rsidRPr="008306EB" w:rsidRDefault="006114B6" w:rsidP="006114B6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</w:tbl>
    <w:p w14:paraId="249C6092" w14:textId="2E3B2799" w:rsidR="00393194" w:rsidRPr="00B76ED8" w:rsidRDefault="00C036E6" w:rsidP="00B76ED8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 w:rsidRPr="00C036E6">
        <w:rPr>
          <w:rFonts w:ascii="DIN NEXT™ ARABIC LIGHT" w:hAnsi="DIN NEXT™ ARABIC LIGHT" w:cs="DIN NEXT™ ARABIC LIGHT"/>
          <w:color w:val="C00000"/>
          <w:sz w:val="20"/>
          <w:szCs w:val="20"/>
          <w:rtl/>
        </w:rPr>
        <w:t>*</w:t>
      </w:r>
      <w:r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 </w:t>
      </w:r>
      <w:r w:rsidRPr="00C036E6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Add a </w:t>
      </w:r>
      <w:r w:rsidR="0050660E" w:rsidRPr="00917826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separated</w:t>
      </w:r>
      <w:r w:rsidR="0050660E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 </w:t>
      </w:r>
      <w:r w:rsidRPr="00C036E6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table for each track (if any)</w:t>
      </w:r>
      <w:r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.</w:t>
      </w:r>
    </w:p>
    <w:p w14:paraId="1AAF2705" w14:textId="18134B46" w:rsidR="00CB1B89" w:rsidRPr="00C65C28" w:rsidRDefault="00CB1B89" w:rsidP="00CB1B89">
      <w:pPr>
        <w:spacing w:after="60"/>
        <w:ind w:right="43"/>
        <w:jc w:val="both"/>
        <w:rPr>
          <w:rFonts w:ascii="DIN NEXT™ ARABIC MEDIUM" w:hAnsi="DIN NEXT™ ARABIC MEDIUM" w:cs="DIN NEXT™ ARABIC MEDIUM"/>
          <w:color w:val="52B5C2"/>
          <w:sz w:val="27"/>
          <w:szCs w:val="27"/>
          <w:lang w:bidi="ar-EG"/>
        </w:rPr>
      </w:pPr>
      <w:r w:rsidRPr="00C65C28"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 xml:space="preserve">5. Teaching and learning strategies </w:t>
      </w:r>
      <w:r w:rsidR="005E3122" w:rsidRPr="00991FF0"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 xml:space="preserve">applied </w:t>
      </w:r>
      <w:r w:rsidRPr="00C65C28"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>to achieve program learning outcomes</w:t>
      </w:r>
      <w:r w:rsidRPr="00C65C28">
        <w:rPr>
          <w:rFonts w:ascii="DIN NEXT™ ARABIC MEDIUM" w:hAnsi="DIN NEXT™ ARABIC MEDIUM" w:cs="DIN NEXT™ ARABIC MEDIUM"/>
          <w:color w:val="52B5C2"/>
          <w:sz w:val="27"/>
          <w:szCs w:val="27"/>
          <w:lang w:bidi="ar-EG"/>
        </w:rPr>
        <w:t>.</w:t>
      </w:r>
    </w:p>
    <w:p w14:paraId="7CD61FD0" w14:textId="2892ACCB" w:rsidR="00CB1B89" w:rsidRDefault="00CB1B89" w:rsidP="00C85B6C">
      <w:pPr>
        <w:autoSpaceDE w:val="0"/>
        <w:autoSpaceDN w:val="0"/>
        <w:adjustRightInd w:val="0"/>
        <w:spacing w:after="170" w:line="288" w:lineRule="auto"/>
        <w:jc w:val="lowKashida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</w:pPr>
      <w:r w:rsidRPr="00CB1B89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>Describe teaching and learning strategies, including curricular and extra-curricular activities, to achieve the program learning outcomes</w:t>
      </w:r>
      <w:r w:rsidR="00696F12"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 in all areas</w:t>
      </w:r>
      <w:r w:rsidR="009C554F" w:rsidRPr="00696F12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>.</w:t>
      </w:r>
    </w:p>
    <w:p w14:paraId="22394D78" w14:textId="77777777" w:rsidR="001223EF" w:rsidRPr="00B76ED8" w:rsidRDefault="001223EF" w:rsidP="00B76ED8">
      <w:pPr>
        <w:autoSpaceDE w:val="0"/>
        <w:autoSpaceDN w:val="0"/>
        <w:adjustRightInd w:val="0"/>
        <w:spacing w:after="170" w:line="288" w:lineRule="auto"/>
        <w:jc w:val="lowKashida"/>
        <w:textAlignment w:val="center"/>
        <w:rPr>
          <w:rStyle w:val="a"/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</w:pPr>
    </w:p>
    <w:p w14:paraId="3D8620C5" w14:textId="4E1547B6" w:rsidR="004F50F1" w:rsidRPr="00C65C28" w:rsidRDefault="00173939" w:rsidP="001D739C">
      <w:pPr>
        <w:autoSpaceDE w:val="0"/>
        <w:autoSpaceDN w:val="0"/>
        <w:adjustRightInd w:val="0"/>
        <w:spacing w:after="170" w:line="276" w:lineRule="auto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rtl/>
          <w:lang w:bidi="ar-YE"/>
        </w:rPr>
      </w:pPr>
      <w:r>
        <w:rPr>
          <w:rFonts w:ascii="DIN NEXT™ ARABIC MEDIUM" w:hAnsi="DIN NEXT™ ARABIC MEDIUM" w:cs="DIN NEXT™ ARABIC MEDIUM"/>
          <w:color w:val="52B5C2"/>
          <w:sz w:val="28"/>
          <w:szCs w:val="28"/>
          <w:lang w:bidi="ar-EG"/>
        </w:rPr>
        <w:t>6</w:t>
      </w:r>
      <w:r w:rsidR="00CB1B89"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EG"/>
        </w:rPr>
        <w:t>. Assessment Methods for program learning outcomes</w:t>
      </w:r>
      <w:r w:rsidR="00CB1B89" w:rsidRPr="00C65C28">
        <w:rPr>
          <w:rStyle w:val="a"/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.</w:t>
      </w:r>
    </w:p>
    <w:p w14:paraId="2DA36B54" w14:textId="6034D87F" w:rsidR="00CB1B89" w:rsidRPr="00CB1B89" w:rsidRDefault="00CB1B89" w:rsidP="00991FF0">
      <w:pPr>
        <w:autoSpaceDE w:val="0"/>
        <w:autoSpaceDN w:val="0"/>
        <w:adjustRightInd w:val="0"/>
        <w:spacing w:after="170" w:line="288" w:lineRule="auto"/>
        <w:jc w:val="lowKashida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</w:pPr>
      <w:r w:rsidRPr="00CB1B89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Describe assessment methods (Direct and Indirect) that can be used to </w:t>
      </w:r>
      <w:r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measure </w:t>
      </w:r>
      <w:r w:rsidR="00C12822"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the </w:t>
      </w:r>
      <w:r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achievement of program learning outcomes </w:t>
      </w:r>
      <w:r w:rsidR="009C554F"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>in all areas.</w:t>
      </w:r>
    </w:p>
    <w:p w14:paraId="3FABD138" w14:textId="1967FB0F" w:rsidR="004F50F1" w:rsidRPr="00991FF0" w:rsidRDefault="00CB1B89" w:rsidP="00DB2A04">
      <w:pPr>
        <w:autoSpaceDE w:val="0"/>
        <w:autoSpaceDN w:val="0"/>
        <w:adjustRightInd w:val="0"/>
        <w:spacing w:after="170" w:line="288" w:lineRule="auto"/>
        <w:jc w:val="lowKashida"/>
        <w:textAlignment w:val="center"/>
        <w:rPr>
          <w:rFonts w:ascii="DIN NEXT™ ARABIC LIGHT" w:hAnsi="DIN NEXT™ ARABIC LIGHT" w:cs="DIN NEXT™ ARABIC LIGHT"/>
        </w:rPr>
      </w:pPr>
      <w:r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The program should devise a plan for </w:t>
      </w:r>
      <w:r w:rsidR="00B307B1"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assessing </w:t>
      </w:r>
      <w:r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Program Learning Outcomes (all learning outcomes should be </w:t>
      </w:r>
      <w:r w:rsidR="001223EF"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>assessed</w:t>
      </w:r>
      <w:r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 at least twice in </w:t>
      </w:r>
      <w:r w:rsidR="00C12822"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the </w:t>
      </w:r>
      <w:r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bachelor program’s cycle and once </w:t>
      </w:r>
      <w:r w:rsidR="00B307B1"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in </w:t>
      </w:r>
      <w:r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other </w:t>
      </w:r>
      <w:r w:rsidR="00010B0E"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>degrees</w:t>
      </w:r>
      <w:r w:rsidRPr="00991FF0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>).</w:t>
      </w:r>
    </w:p>
    <w:p w14:paraId="7657F5E0" w14:textId="77777777" w:rsidR="004D545F" w:rsidRDefault="004D545F">
      <w:pPr>
        <w:rPr>
          <w:rStyle w:val="a"/>
          <w:rFonts w:ascii="DIN NEXT™ ARABIC BOLD" w:eastAsiaTheme="majorEastAsia" w:hAnsi="DIN NEXT™ ARABIC BOLD" w:cs="DIN NEXT™ ARABIC BOLD"/>
          <w:color w:val="4C3D8E"/>
          <w:sz w:val="32"/>
          <w:szCs w:val="32"/>
          <w:lang w:bidi="ar-YE"/>
        </w:rPr>
      </w:pPr>
      <w:bookmarkStart w:id="5" w:name="_Ref115687737"/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br w:type="page"/>
      </w:r>
    </w:p>
    <w:p w14:paraId="707F58A0" w14:textId="77777777" w:rsidR="00917826" w:rsidRPr="00917826" w:rsidRDefault="00917826" w:rsidP="004F01E4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8"/>
          <w:szCs w:val="8"/>
          <w:rtl/>
          <w:lang w:bidi="ar-YE"/>
        </w:rPr>
      </w:pPr>
    </w:p>
    <w:p w14:paraId="793E6419" w14:textId="77777777" w:rsidR="00C85B6C" w:rsidRDefault="00C85B6C" w:rsidP="004F01E4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</w:p>
    <w:p w14:paraId="18C08191" w14:textId="4F408515" w:rsidR="00A12CEF" w:rsidRDefault="00A12CEF" w:rsidP="004F01E4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D</w:t>
      </w:r>
      <w:r w:rsidRPr="00F758E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. </w:t>
      </w:r>
      <w:r w:rsidRPr="00A12CEF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Student Admission and Support</w:t>
      </w: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:</w:t>
      </w:r>
      <w:bookmarkEnd w:id="5"/>
      <w:r w:rsidRPr="00F758E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 </w:t>
      </w:r>
    </w:p>
    <w:p w14:paraId="2DFA79C4" w14:textId="74E8FC3A" w:rsidR="003A4ABD" w:rsidRPr="00C65C28" w:rsidRDefault="00A12CEF" w:rsidP="00A12CEF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32"/>
          <w:szCs w:val="32"/>
          <w:rtl/>
          <w:lang w:bidi="ar-YE"/>
        </w:rPr>
      </w:pPr>
      <w:r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1. Student Admission Requirements</w:t>
      </w:r>
    </w:p>
    <w:p w14:paraId="76A02CCC" w14:textId="2ADCF899" w:rsidR="003A4ABD" w:rsidRPr="00FE0AD7" w:rsidRDefault="003A4ABD" w:rsidP="00FE0AD7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4"/>
          <w:szCs w:val="24"/>
        </w:rPr>
      </w:pPr>
    </w:p>
    <w:p w14:paraId="19488364" w14:textId="7C158A4C" w:rsidR="00A12CEF" w:rsidRPr="00C65C28" w:rsidRDefault="00A12CEF" w:rsidP="00A12CEF">
      <w:pPr>
        <w:autoSpaceDE w:val="0"/>
        <w:autoSpaceDN w:val="0"/>
        <w:adjustRightInd w:val="0"/>
        <w:spacing w:after="0" w:line="288" w:lineRule="auto"/>
        <w:textAlignment w:val="center"/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</w:pPr>
      <w:r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2. Guidance and Orientation Programs for New Students</w:t>
      </w:r>
    </w:p>
    <w:p w14:paraId="61678D4E" w14:textId="70D1C8E9" w:rsidR="00A12CEF" w:rsidRPr="00A12CEF" w:rsidRDefault="00A12CEF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LIGHT" w:hAnsi="DIN NEXT™ ARABIC LIGHT" w:cs="DIN NEXT™ ARABIC LIGHT"/>
          <w:color w:val="525252" w:themeColor="accent3" w:themeShade="80"/>
          <w:sz w:val="32"/>
          <w:szCs w:val="32"/>
          <w:rtl/>
          <w:lang w:bidi="ar-YE"/>
        </w:rPr>
      </w:pPr>
      <w:r w:rsidRPr="00A12CE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(</w:t>
      </w:r>
      <w:r w:rsidR="00C12822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Include </w:t>
      </w:r>
      <w:r w:rsidR="001223E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only </w:t>
      </w:r>
      <w:r w:rsidRPr="00A12CE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the exceptional</w:t>
      </w:r>
      <w:r w:rsidRPr="00A12CE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 </w:t>
      </w:r>
      <w:r w:rsidRPr="00A12CE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needs offered to the students of the program that differ from those provided at the institutional level)</w:t>
      </w:r>
      <w:r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.</w:t>
      </w:r>
    </w:p>
    <w:p w14:paraId="7A39DFB8" w14:textId="749CC804" w:rsidR="00A12CEF" w:rsidRPr="00FE0AD7" w:rsidRDefault="00A12CEF" w:rsidP="00FE0AD7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4"/>
          <w:szCs w:val="24"/>
          <w:lang w:bidi="ar-YE"/>
        </w:rPr>
      </w:pPr>
    </w:p>
    <w:p w14:paraId="7BAD0ED8" w14:textId="212105E4" w:rsidR="00A12CEF" w:rsidRPr="00C65C28" w:rsidRDefault="00A12CEF" w:rsidP="00A12CEF">
      <w:pPr>
        <w:autoSpaceDE w:val="0"/>
        <w:autoSpaceDN w:val="0"/>
        <w:adjustRightInd w:val="0"/>
        <w:spacing w:after="0" w:line="288" w:lineRule="auto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32"/>
          <w:szCs w:val="32"/>
          <w:rtl/>
          <w:lang w:bidi="ar-YE"/>
        </w:rPr>
      </w:pPr>
      <w:r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3. Student Counseling Services</w:t>
      </w:r>
    </w:p>
    <w:p w14:paraId="653C8CC5" w14:textId="0E1D464A" w:rsidR="00A12CEF" w:rsidRPr="00A12CEF" w:rsidRDefault="00A12CEF" w:rsidP="009C2F46">
      <w:pPr>
        <w:autoSpaceDE w:val="0"/>
        <w:autoSpaceDN w:val="0"/>
        <w:adjustRightInd w:val="0"/>
        <w:spacing w:after="0" w:line="288" w:lineRule="auto"/>
        <w:textAlignment w:val="center"/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</w:rPr>
      </w:pPr>
      <w:r w:rsidRPr="00A12CEF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</w:rPr>
        <w:t>(Academic</w:t>
      </w:r>
      <w:r w:rsidRPr="00160C76">
        <w:rPr>
          <w:rFonts w:ascii="DIN NEXT™ ARABIC REGULAR" w:hAnsi="DIN NEXT™ ARABIC REGULAR" w:cs="DIN NEXT™ ARABIC REGULAR"/>
          <w:sz w:val="20"/>
          <w:szCs w:val="20"/>
        </w:rPr>
        <w:t xml:space="preserve">, </w:t>
      </w:r>
      <w:r w:rsidR="009C2F46" w:rsidRPr="00160C76">
        <w:rPr>
          <w:rFonts w:ascii="DIN NEXT™ ARABIC REGULAR" w:hAnsi="DIN NEXT™ ARABIC REGULAR" w:cs="DIN NEXT™ ARABIC REGULAR"/>
          <w:sz w:val="20"/>
          <w:szCs w:val="20"/>
        </w:rPr>
        <w:t>professional</w:t>
      </w:r>
      <w:r w:rsidRPr="00A12CEF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</w:rPr>
        <w:t xml:space="preserve">, </w:t>
      </w:r>
      <w:proofErr w:type="gramStart"/>
      <w:r w:rsidRPr="00A12CEF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</w:rPr>
        <w:t>psychological</w:t>
      </w:r>
      <w:proofErr w:type="gramEnd"/>
      <w:r w:rsidRPr="00A12CEF">
        <w:rPr>
          <w:rFonts w:ascii="DIN NEXT™ ARABIC REGULAR" w:hAnsi="DIN NEXT™ ARABIC REGULAR" w:cs="DIN NEXT™ ARABIC REGULAR"/>
          <w:color w:val="525252" w:themeColor="accent3" w:themeShade="80"/>
          <w:sz w:val="20"/>
          <w:szCs w:val="20"/>
        </w:rPr>
        <w:t xml:space="preserve"> and social) </w:t>
      </w:r>
    </w:p>
    <w:p w14:paraId="74502D81" w14:textId="47D4B82B" w:rsidR="00A12CEF" w:rsidRPr="00A12CEF" w:rsidRDefault="00A12CEF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LIGHT" w:hAnsi="DIN NEXT™ ARABIC LIGHT" w:cs="DIN NEXT™ ARABIC LIGHT"/>
          <w:color w:val="525252" w:themeColor="accent3" w:themeShade="80"/>
          <w:sz w:val="32"/>
          <w:szCs w:val="32"/>
          <w:rtl/>
          <w:lang w:bidi="ar-YE"/>
        </w:rPr>
      </w:pPr>
      <w:r w:rsidRPr="00A12CE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(In</w:t>
      </w:r>
      <w:r w:rsidR="00C12822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clude </w:t>
      </w:r>
      <w:r w:rsidR="001223E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only </w:t>
      </w:r>
      <w:r w:rsidRPr="00A12CE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the exceptional needs offered to the students of the program that differ from those provided at the institutional level)</w:t>
      </w:r>
      <w:r w:rsidR="00FE0AD7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.</w:t>
      </w:r>
    </w:p>
    <w:p w14:paraId="3DB24926" w14:textId="391F5EB8" w:rsidR="00A12CEF" w:rsidRPr="00FE0AD7" w:rsidRDefault="00A12CEF" w:rsidP="00FE0AD7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4"/>
          <w:szCs w:val="24"/>
          <w:lang w:bidi="ar-YE"/>
        </w:rPr>
      </w:pPr>
    </w:p>
    <w:p w14:paraId="1A6CB1B3" w14:textId="76A5EC47" w:rsidR="00A12CEF" w:rsidRPr="00C65C28" w:rsidRDefault="00A12CEF" w:rsidP="00A12CEF">
      <w:pPr>
        <w:autoSpaceDE w:val="0"/>
        <w:autoSpaceDN w:val="0"/>
        <w:adjustRightInd w:val="0"/>
        <w:spacing w:after="0" w:line="288" w:lineRule="auto"/>
        <w:textAlignment w:val="center"/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</w:pPr>
      <w:r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4. Special Support</w:t>
      </w:r>
    </w:p>
    <w:p w14:paraId="29E8A409" w14:textId="2EDA0754" w:rsidR="003A4ABD" w:rsidRDefault="00A12CEF" w:rsidP="00B76ED8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 w:rsidRPr="00A12CE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(</w:t>
      </w:r>
      <w:r w:rsidR="00FE0AD7" w:rsidRPr="00A12CE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Low</w:t>
      </w:r>
      <w:r w:rsidRPr="00A12CE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 achievers, disabled, gifted</w:t>
      </w:r>
      <w:r w:rsidR="00C12822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,</w:t>
      </w:r>
      <w:r w:rsidRPr="00A12CE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 and talented students)</w:t>
      </w:r>
      <w:r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.</w:t>
      </w:r>
    </w:p>
    <w:p w14:paraId="49D61623" w14:textId="77777777" w:rsidR="00B76ED8" w:rsidRDefault="00B76ED8">
      <w:pP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br w:type="page"/>
      </w:r>
    </w:p>
    <w:p w14:paraId="3F8651AE" w14:textId="77777777" w:rsidR="00917826" w:rsidRPr="00917826" w:rsidRDefault="00917826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6"/>
          <w:szCs w:val="6"/>
          <w:rtl/>
          <w:lang w:bidi="ar-YE"/>
        </w:rPr>
      </w:pPr>
      <w:bookmarkStart w:id="6" w:name="_Ref115687744"/>
    </w:p>
    <w:p w14:paraId="11137B78" w14:textId="2ED86ACF" w:rsidR="00691524" w:rsidRDefault="00691524">
      <w:pPr>
        <w:pStyle w:val="Heading1"/>
        <w:rPr>
          <w:rStyle w:val="a"/>
          <w:rFonts w:ascii="DIN NEXT™ ARABIC BOLD" w:eastAsiaTheme="minorHAnsi" w:hAnsi="DIN NEXT™ ARABIC BOLD" w:cs="DIN NEXT™ ARABIC BOLD"/>
          <w:color w:val="4C3D8E"/>
          <w:sz w:val="32"/>
          <w:szCs w:val="32"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E</w:t>
      </w:r>
      <w:r w:rsidRPr="00F758E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. </w:t>
      </w:r>
      <w:r w:rsidR="00147924" w:rsidRPr="00917826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Faculty </w:t>
      </w:r>
      <w:r w:rsidRPr="00691524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and Administrative Staff</w:t>
      </w: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:</w:t>
      </w:r>
      <w:bookmarkEnd w:id="6"/>
      <w:r w:rsidRPr="00F758E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 </w:t>
      </w:r>
    </w:p>
    <w:p w14:paraId="13E9E24D" w14:textId="2013120C" w:rsidR="003A4ABD" w:rsidRPr="00C65C28" w:rsidRDefault="00691524" w:rsidP="00691524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32"/>
          <w:szCs w:val="32"/>
          <w:rtl/>
          <w:lang w:bidi="ar-YE"/>
        </w:rPr>
      </w:pPr>
      <w:r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1. Needed Teaching and Administrative Staff</w:t>
      </w:r>
    </w:p>
    <w:tbl>
      <w:tblPr>
        <w:tblStyle w:val="TableGrid"/>
        <w:tblW w:w="9042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260"/>
        <w:gridCol w:w="1260"/>
        <w:gridCol w:w="1800"/>
        <w:gridCol w:w="817"/>
        <w:gridCol w:w="569"/>
        <w:gridCol w:w="909"/>
      </w:tblGrid>
      <w:tr w:rsidR="00464F77" w:rsidRPr="00464F77" w14:paraId="2256D1FB" w14:textId="77777777" w:rsidTr="00D67E18">
        <w:trPr>
          <w:tblCellSpacing w:w="7" w:type="dxa"/>
          <w:jc w:val="center"/>
        </w:trPr>
        <w:tc>
          <w:tcPr>
            <w:tcW w:w="2406" w:type="dxa"/>
            <w:vMerge w:val="restart"/>
            <w:shd w:val="clear" w:color="auto" w:fill="4C3D8E"/>
            <w:vAlign w:val="center"/>
          </w:tcPr>
          <w:p w14:paraId="5AEFCB36" w14:textId="67975B5F" w:rsidR="00464F77" w:rsidRPr="00A979FA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</w:rPr>
            </w:pPr>
            <w:r w:rsidRPr="00691524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Academic Rank</w:t>
            </w:r>
          </w:p>
        </w:tc>
        <w:tc>
          <w:tcPr>
            <w:tcW w:w="2506" w:type="dxa"/>
            <w:gridSpan w:val="2"/>
            <w:shd w:val="clear" w:color="auto" w:fill="4C3D8E"/>
            <w:vAlign w:val="center"/>
          </w:tcPr>
          <w:p w14:paraId="3C53C6A3" w14:textId="5F535D80" w:rsidR="00464F77" w:rsidRPr="00A979FA" w:rsidRDefault="00691524" w:rsidP="00691524">
            <w:pPr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</w:pPr>
            <w:r w:rsidRPr="00691524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Specialty</w:t>
            </w:r>
          </w:p>
        </w:tc>
        <w:tc>
          <w:tcPr>
            <w:tcW w:w="1786" w:type="dxa"/>
            <w:vMerge w:val="restart"/>
            <w:shd w:val="clear" w:color="auto" w:fill="4C3D8E"/>
            <w:vAlign w:val="center"/>
          </w:tcPr>
          <w:p w14:paraId="74F823E4" w14:textId="10F4FA9F" w:rsidR="00464F77" w:rsidRPr="00A979FA" w:rsidRDefault="00691524" w:rsidP="00691524">
            <w:pPr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</w:pPr>
            <w:r w:rsidRPr="00691524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  <w:t>Special Requirements / Skills (if any)</w:t>
            </w:r>
          </w:p>
        </w:tc>
        <w:tc>
          <w:tcPr>
            <w:tcW w:w="2274" w:type="dxa"/>
            <w:gridSpan w:val="3"/>
            <w:shd w:val="clear" w:color="auto" w:fill="4C3D8E"/>
            <w:vAlign w:val="center"/>
          </w:tcPr>
          <w:p w14:paraId="6E85E95F" w14:textId="21D84C59" w:rsidR="00464F77" w:rsidRPr="00A979FA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</w:pPr>
            <w:r w:rsidRPr="00691524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lang w:bidi="ar-EG"/>
              </w:rPr>
              <w:t>Required Numbers</w:t>
            </w:r>
          </w:p>
        </w:tc>
      </w:tr>
      <w:tr w:rsidR="00D67E18" w:rsidRPr="00464F77" w14:paraId="28CBD6FE" w14:textId="77777777" w:rsidTr="00DC5192">
        <w:trPr>
          <w:trHeight w:val="537"/>
          <w:tblCellSpacing w:w="7" w:type="dxa"/>
          <w:jc w:val="center"/>
        </w:trPr>
        <w:tc>
          <w:tcPr>
            <w:tcW w:w="2406" w:type="dxa"/>
            <w:vMerge/>
            <w:shd w:val="clear" w:color="auto" w:fill="EDEDED" w:themeFill="accent3" w:themeFillTint="33"/>
            <w:vAlign w:val="center"/>
          </w:tcPr>
          <w:p w14:paraId="77C25662" w14:textId="77777777" w:rsidR="00464F77" w:rsidRPr="00464F77" w:rsidRDefault="00464F77" w:rsidP="00691524">
            <w:pPr>
              <w:spacing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9498CB"/>
            <w:vAlign w:val="center"/>
          </w:tcPr>
          <w:p w14:paraId="7578E363" w14:textId="53B86338" w:rsidR="00464F77" w:rsidRPr="00464F77" w:rsidRDefault="00691524" w:rsidP="00691524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691524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General</w:t>
            </w:r>
          </w:p>
        </w:tc>
        <w:tc>
          <w:tcPr>
            <w:tcW w:w="1246" w:type="dxa"/>
            <w:shd w:val="clear" w:color="auto" w:fill="9498CB"/>
            <w:vAlign w:val="center"/>
          </w:tcPr>
          <w:p w14:paraId="39B83B7C" w14:textId="795A7D05" w:rsidR="00464F77" w:rsidRPr="00464F77" w:rsidRDefault="00691524" w:rsidP="00691524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691524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Specific</w:t>
            </w:r>
          </w:p>
        </w:tc>
        <w:tc>
          <w:tcPr>
            <w:tcW w:w="1786" w:type="dxa"/>
            <w:vMerge/>
            <w:shd w:val="clear" w:color="auto" w:fill="EDEDED" w:themeFill="accent3" w:themeFillTint="33"/>
          </w:tcPr>
          <w:p w14:paraId="6BCEDAE3" w14:textId="77777777" w:rsidR="00464F77" w:rsidRPr="00464F77" w:rsidRDefault="00464F77" w:rsidP="00691524">
            <w:pPr>
              <w:spacing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03" w:type="dxa"/>
            <w:shd w:val="clear" w:color="auto" w:fill="9498CB"/>
            <w:vAlign w:val="center"/>
          </w:tcPr>
          <w:p w14:paraId="79B0244E" w14:textId="1A26759C" w:rsidR="00464F77" w:rsidRPr="00464F77" w:rsidRDefault="00691524" w:rsidP="00691524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M</w:t>
            </w:r>
          </w:p>
        </w:tc>
        <w:tc>
          <w:tcPr>
            <w:tcW w:w="555" w:type="dxa"/>
            <w:shd w:val="clear" w:color="auto" w:fill="9498CB"/>
            <w:vAlign w:val="center"/>
          </w:tcPr>
          <w:p w14:paraId="756DCFA0" w14:textId="09CCC393" w:rsidR="00464F77" w:rsidRPr="00464F77" w:rsidRDefault="00691524" w:rsidP="00691524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F</w:t>
            </w:r>
          </w:p>
        </w:tc>
        <w:tc>
          <w:tcPr>
            <w:tcW w:w="888" w:type="dxa"/>
            <w:shd w:val="clear" w:color="auto" w:fill="9498CB"/>
            <w:vAlign w:val="center"/>
          </w:tcPr>
          <w:p w14:paraId="10C320BE" w14:textId="7A8006C2" w:rsidR="00464F77" w:rsidRPr="00691524" w:rsidRDefault="00691524" w:rsidP="00691524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</w:pPr>
            <w:r w:rsidRPr="00691524">
              <w:rPr>
                <w:rFonts w:ascii="DIN NEXT™ ARABIC MEDIUM" w:hAnsi="DIN NEXT™ ARABIC MEDIUM" w:cs="DIN NEXT™ ARABIC MEDIUM"/>
                <w:color w:val="FFFFFF" w:themeColor="background1"/>
              </w:rPr>
              <w:t>T</w:t>
            </w:r>
          </w:p>
        </w:tc>
      </w:tr>
      <w:tr w:rsidR="00D67E18" w:rsidRPr="00464F77" w14:paraId="76100C9E" w14:textId="77777777" w:rsidTr="00D67E18">
        <w:trPr>
          <w:trHeight w:val="510"/>
          <w:tblCellSpacing w:w="7" w:type="dxa"/>
          <w:jc w:val="center"/>
        </w:trPr>
        <w:tc>
          <w:tcPr>
            <w:tcW w:w="2406" w:type="dxa"/>
            <w:shd w:val="clear" w:color="auto" w:fill="52B5C2"/>
            <w:vAlign w:val="center"/>
          </w:tcPr>
          <w:p w14:paraId="2F038A11" w14:textId="7FFB8782" w:rsidR="00464F77" w:rsidRPr="00E100B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E100B7">
              <w:rPr>
                <w:rFonts w:ascii="DIN NEXT™ ARABIC REGULAR" w:hAnsi="DIN NEXT™ ARABIC REGULAR" w:cs="DIN NEXT™ ARABIC REGULAR"/>
                <w:color w:val="FFFFFF" w:themeColor="background1"/>
              </w:rPr>
              <w:t>Professor</w:t>
            </w:r>
          </w:p>
        </w:tc>
        <w:tc>
          <w:tcPr>
            <w:tcW w:w="1246" w:type="dxa"/>
            <w:shd w:val="clear" w:color="auto" w:fill="F2F2F2" w:themeFill="background1" w:themeFillShade="F2"/>
            <w:vAlign w:val="center"/>
          </w:tcPr>
          <w:p w14:paraId="35D48611" w14:textId="77777777" w:rsidR="00464F77" w:rsidRPr="00464F77" w:rsidRDefault="00464F77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246" w:type="dxa"/>
            <w:shd w:val="clear" w:color="auto" w:fill="F2F2F2" w:themeFill="background1" w:themeFillShade="F2"/>
            <w:vAlign w:val="center"/>
          </w:tcPr>
          <w:p w14:paraId="3528167D" w14:textId="77777777" w:rsidR="00464F77" w:rsidRPr="00464F77" w:rsidRDefault="00464F77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786" w:type="dxa"/>
            <w:shd w:val="clear" w:color="auto" w:fill="F2F2F2" w:themeFill="background1" w:themeFillShade="F2"/>
            <w:vAlign w:val="center"/>
          </w:tcPr>
          <w:p w14:paraId="5DF38ADB" w14:textId="77777777" w:rsidR="00464F77" w:rsidRPr="00464F77" w:rsidRDefault="00464F77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03" w:type="dxa"/>
            <w:shd w:val="clear" w:color="auto" w:fill="F2F2F2" w:themeFill="background1" w:themeFillShade="F2"/>
            <w:vAlign w:val="center"/>
          </w:tcPr>
          <w:p w14:paraId="6322DE68" w14:textId="77777777" w:rsidR="00464F77" w:rsidRPr="00464F77" w:rsidRDefault="00464F77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55" w:type="dxa"/>
            <w:shd w:val="clear" w:color="auto" w:fill="F2F2F2" w:themeFill="background1" w:themeFillShade="F2"/>
            <w:vAlign w:val="center"/>
          </w:tcPr>
          <w:p w14:paraId="4BBB165F" w14:textId="77777777" w:rsidR="00464F77" w:rsidRPr="00464F77" w:rsidRDefault="00464F77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88" w:type="dxa"/>
            <w:shd w:val="clear" w:color="auto" w:fill="F2F2F2" w:themeFill="background1" w:themeFillShade="F2"/>
            <w:vAlign w:val="center"/>
          </w:tcPr>
          <w:p w14:paraId="63560523" w14:textId="77777777" w:rsidR="00464F77" w:rsidRPr="00464F77" w:rsidRDefault="00464F77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D67E18" w:rsidRPr="00464F77" w14:paraId="7F78106B" w14:textId="77777777" w:rsidTr="00D67E18">
        <w:trPr>
          <w:trHeight w:val="510"/>
          <w:tblCellSpacing w:w="7" w:type="dxa"/>
          <w:jc w:val="center"/>
        </w:trPr>
        <w:tc>
          <w:tcPr>
            <w:tcW w:w="2406" w:type="dxa"/>
            <w:shd w:val="clear" w:color="auto" w:fill="52B5C2"/>
            <w:vAlign w:val="center"/>
          </w:tcPr>
          <w:p w14:paraId="60C101BB" w14:textId="25EB8149" w:rsidR="00691524" w:rsidRPr="00E100B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E100B7">
              <w:rPr>
                <w:rFonts w:ascii="DIN NEXT™ ARABIC REGULAR" w:hAnsi="DIN NEXT™ ARABIC REGULAR" w:cs="DIN NEXT™ ARABIC REGULAR"/>
                <w:color w:val="FFFFFF" w:themeColor="background1"/>
              </w:rPr>
              <w:t>Associate Professor</w:t>
            </w:r>
          </w:p>
        </w:tc>
        <w:tc>
          <w:tcPr>
            <w:tcW w:w="1246" w:type="dxa"/>
            <w:shd w:val="clear" w:color="auto" w:fill="D9D9D9" w:themeFill="background1" w:themeFillShade="D9"/>
            <w:vAlign w:val="center"/>
          </w:tcPr>
          <w:p w14:paraId="676C5858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246" w:type="dxa"/>
            <w:shd w:val="clear" w:color="auto" w:fill="D9D9D9" w:themeFill="background1" w:themeFillShade="D9"/>
            <w:vAlign w:val="center"/>
          </w:tcPr>
          <w:p w14:paraId="42861A03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786" w:type="dxa"/>
            <w:shd w:val="clear" w:color="auto" w:fill="D9D9D9" w:themeFill="background1" w:themeFillShade="D9"/>
            <w:vAlign w:val="center"/>
          </w:tcPr>
          <w:p w14:paraId="2DA0AA1A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07AA6617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55" w:type="dxa"/>
            <w:shd w:val="clear" w:color="auto" w:fill="D9D9D9" w:themeFill="background1" w:themeFillShade="D9"/>
            <w:vAlign w:val="center"/>
          </w:tcPr>
          <w:p w14:paraId="2F1B2E23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14:paraId="40C5CDE1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D67E18" w:rsidRPr="00464F77" w14:paraId="5106D267" w14:textId="77777777" w:rsidTr="00D67E18">
        <w:trPr>
          <w:trHeight w:val="510"/>
          <w:tblCellSpacing w:w="7" w:type="dxa"/>
          <w:jc w:val="center"/>
        </w:trPr>
        <w:tc>
          <w:tcPr>
            <w:tcW w:w="2406" w:type="dxa"/>
            <w:shd w:val="clear" w:color="auto" w:fill="52B5C2"/>
            <w:vAlign w:val="center"/>
          </w:tcPr>
          <w:p w14:paraId="3C1AD75A" w14:textId="4C0F84BC" w:rsidR="00691524" w:rsidRPr="00E100B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E100B7">
              <w:rPr>
                <w:rFonts w:ascii="DIN NEXT™ ARABIC REGULAR" w:hAnsi="DIN NEXT™ ARABIC REGULAR" w:cs="DIN NEXT™ ARABIC REGULAR"/>
                <w:color w:val="FFFFFF" w:themeColor="background1"/>
              </w:rPr>
              <w:t>Assistant Professor</w:t>
            </w:r>
          </w:p>
        </w:tc>
        <w:tc>
          <w:tcPr>
            <w:tcW w:w="1246" w:type="dxa"/>
            <w:shd w:val="clear" w:color="auto" w:fill="F2F2F2" w:themeFill="background1" w:themeFillShade="F2"/>
            <w:vAlign w:val="center"/>
          </w:tcPr>
          <w:p w14:paraId="6CC4628C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246" w:type="dxa"/>
            <w:shd w:val="clear" w:color="auto" w:fill="F2F2F2" w:themeFill="background1" w:themeFillShade="F2"/>
            <w:vAlign w:val="center"/>
          </w:tcPr>
          <w:p w14:paraId="4505804E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786" w:type="dxa"/>
            <w:shd w:val="clear" w:color="auto" w:fill="F2F2F2" w:themeFill="background1" w:themeFillShade="F2"/>
            <w:vAlign w:val="center"/>
          </w:tcPr>
          <w:p w14:paraId="7F181C74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03" w:type="dxa"/>
            <w:shd w:val="clear" w:color="auto" w:fill="F2F2F2" w:themeFill="background1" w:themeFillShade="F2"/>
            <w:vAlign w:val="center"/>
          </w:tcPr>
          <w:p w14:paraId="5B089276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55" w:type="dxa"/>
            <w:shd w:val="clear" w:color="auto" w:fill="F2F2F2" w:themeFill="background1" w:themeFillShade="F2"/>
            <w:vAlign w:val="center"/>
          </w:tcPr>
          <w:p w14:paraId="72E7B0AD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88" w:type="dxa"/>
            <w:shd w:val="clear" w:color="auto" w:fill="F2F2F2" w:themeFill="background1" w:themeFillShade="F2"/>
            <w:vAlign w:val="center"/>
          </w:tcPr>
          <w:p w14:paraId="3D71C7B2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D67E18" w:rsidRPr="00464F77" w14:paraId="3D500400" w14:textId="77777777" w:rsidTr="00D67E18">
        <w:trPr>
          <w:trHeight w:val="510"/>
          <w:tblCellSpacing w:w="7" w:type="dxa"/>
          <w:jc w:val="center"/>
        </w:trPr>
        <w:tc>
          <w:tcPr>
            <w:tcW w:w="2406" w:type="dxa"/>
            <w:shd w:val="clear" w:color="auto" w:fill="52B5C2"/>
            <w:vAlign w:val="center"/>
          </w:tcPr>
          <w:p w14:paraId="0DC291FD" w14:textId="3F4551FE" w:rsidR="00691524" w:rsidRPr="00E100B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</w:pPr>
            <w:r w:rsidRPr="00E100B7">
              <w:rPr>
                <w:rFonts w:ascii="DIN NEXT™ ARABIC REGULAR" w:hAnsi="DIN NEXT™ ARABIC REGULAR" w:cs="DIN NEXT™ ARABIC REGULAR"/>
                <w:color w:val="FFFFFF" w:themeColor="background1"/>
              </w:rPr>
              <w:t>Lecturer</w:t>
            </w:r>
          </w:p>
        </w:tc>
        <w:tc>
          <w:tcPr>
            <w:tcW w:w="1246" w:type="dxa"/>
            <w:shd w:val="clear" w:color="auto" w:fill="D9D9D9" w:themeFill="background1" w:themeFillShade="D9"/>
            <w:vAlign w:val="center"/>
          </w:tcPr>
          <w:p w14:paraId="7C673ED8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246" w:type="dxa"/>
            <w:shd w:val="clear" w:color="auto" w:fill="D9D9D9" w:themeFill="background1" w:themeFillShade="D9"/>
            <w:vAlign w:val="center"/>
          </w:tcPr>
          <w:p w14:paraId="1FE2DD8E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786" w:type="dxa"/>
            <w:shd w:val="clear" w:color="auto" w:fill="D9D9D9" w:themeFill="background1" w:themeFillShade="D9"/>
            <w:vAlign w:val="center"/>
          </w:tcPr>
          <w:p w14:paraId="5D5A5871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6DFFC84E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55" w:type="dxa"/>
            <w:shd w:val="clear" w:color="auto" w:fill="D9D9D9" w:themeFill="background1" w:themeFillShade="D9"/>
            <w:vAlign w:val="center"/>
          </w:tcPr>
          <w:p w14:paraId="08B44FB3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14:paraId="08624725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D67E18" w:rsidRPr="00464F77" w14:paraId="68CD1EEE" w14:textId="77777777" w:rsidTr="00D67E18">
        <w:trPr>
          <w:trHeight w:val="510"/>
          <w:tblCellSpacing w:w="7" w:type="dxa"/>
          <w:jc w:val="center"/>
        </w:trPr>
        <w:tc>
          <w:tcPr>
            <w:tcW w:w="2406" w:type="dxa"/>
            <w:shd w:val="clear" w:color="auto" w:fill="52B5C2"/>
            <w:vAlign w:val="center"/>
          </w:tcPr>
          <w:p w14:paraId="41B63843" w14:textId="7405BE52" w:rsidR="00691524" w:rsidRPr="00E100B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</w:pPr>
            <w:r w:rsidRPr="00E100B7">
              <w:rPr>
                <w:rFonts w:ascii="DIN NEXT™ ARABIC REGULAR" w:hAnsi="DIN NEXT™ ARABIC REGULAR" w:cs="DIN NEXT™ ARABIC REGULAR"/>
                <w:color w:val="FFFFFF" w:themeColor="background1"/>
              </w:rPr>
              <w:t>Teaching Assistant</w:t>
            </w:r>
          </w:p>
        </w:tc>
        <w:tc>
          <w:tcPr>
            <w:tcW w:w="1246" w:type="dxa"/>
            <w:shd w:val="clear" w:color="auto" w:fill="F2F2F2" w:themeFill="background1" w:themeFillShade="F2"/>
            <w:vAlign w:val="center"/>
          </w:tcPr>
          <w:p w14:paraId="06992807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246" w:type="dxa"/>
            <w:shd w:val="clear" w:color="auto" w:fill="F2F2F2" w:themeFill="background1" w:themeFillShade="F2"/>
            <w:vAlign w:val="center"/>
          </w:tcPr>
          <w:p w14:paraId="3CA1452C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786" w:type="dxa"/>
            <w:shd w:val="clear" w:color="auto" w:fill="F2F2F2" w:themeFill="background1" w:themeFillShade="F2"/>
            <w:vAlign w:val="center"/>
          </w:tcPr>
          <w:p w14:paraId="11E77E68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03" w:type="dxa"/>
            <w:shd w:val="clear" w:color="auto" w:fill="F2F2F2" w:themeFill="background1" w:themeFillShade="F2"/>
            <w:vAlign w:val="center"/>
          </w:tcPr>
          <w:p w14:paraId="78E911F4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55" w:type="dxa"/>
            <w:shd w:val="clear" w:color="auto" w:fill="F2F2F2" w:themeFill="background1" w:themeFillShade="F2"/>
            <w:vAlign w:val="center"/>
          </w:tcPr>
          <w:p w14:paraId="2062A3FF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88" w:type="dxa"/>
            <w:shd w:val="clear" w:color="auto" w:fill="F2F2F2" w:themeFill="background1" w:themeFillShade="F2"/>
            <w:vAlign w:val="center"/>
          </w:tcPr>
          <w:p w14:paraId="033A25E9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D67E18" w:rsidRPr="00464F77" w14:paraId="0CFE45D5" w14:textId="77777777" w:rsidTr="00D67E18">
        <w:trPr>
          <w:trHeight w:val="510"/>
          <w:tblCellSpacing w:w="7" w:type="dxa"/>
          <w:jc w:val="center"/>
        </w:trPr>
        <w:tc>
          <w:tcPr>
            <w:tcW w:w="2406" w:type="dxa"/>
            <w:shd w:val="clear" w:color="auto" w:fill="52B5C2"/>
            <w:vAlign w:val="center"/>
          </w:tcPr>
          <w:p w14:paraId="20286EA7" w14:textId="530986B2" w:rsidR="00691524" w:rsidRPr="00D67E18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1"/>
                <w:szCs w:val="21"/>
                <w:rtl/>
              </w:rPr>
            </w:pPr>
            <w:r w:rsidRPr="00D67E18">
              <w:rPr>
                <w:rFonts w:ascii="DIN NEXT™ ARABIC REGULAR" w:hAnsi="DIN NEXT™ ARABIC REGULAR" w:cs="DIN NEXT™ ARABIC REGULAR"/>
                <w:color w:val="FFFFFF" w:themeColor="background1"/>
              </w:rPr>
              <w:t>Technicians and Laboratory Assistant</w:t>
            </w:r>
          </w:p>
        </w:tc>
        <w:tc>
          <w:tcPr>
            <w:tcW w:w="1246" w:type="dxa"/>
            <w:shd w:val="clear" w:color="auto" w:fill="D9D9D9" w:themeFill="background1" w:themeFillShade="D9"/>
            <w:vAlign w:val="center"/>
          </w:tcPr>
          <w:p w14:paraId="4A29AD25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246" w:type="dxa"/>
            <w:shd w:val="clear" w:color="auto" w:fill="D9D9D9" w:themeFill="background1" w:themeFillShade="D9"/>
            <w:vAlign w:val="center"/>
          </w:tcPr>
          <w:p w14:paraId="3BE45249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786" w:type="dxa"/>
            <w:shd w:val="clear" w:color="auto" w:fill="D9D9D9" w:themeFill="background1" w:themeFillShade="D9"/>
            <w:vAlign w:val="center"/>
          </w:tcPr>
          <w:p w14:paraId="41359F4C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412D0C36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55" w:type="dxa"/>
            <w:shd w:val="clear" w:color="auto" w:fill="D9D9D9" w:themeFill="background1" w:themeFillShade="D9"/>
            <w:vAlign w:val="center"/>
          </w:tcPr>
          <w:p w14:paraId="783A5924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14:paraId="717ABF00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D67E18" w:rsidRPr="00464F77" w14:paraId="039EDFEB" w14:textId="77777777" w:rsidTr="00D67E18">
        <w:trPr>
          <w:trHeight w:val="510"/>
          <w:tblCellSpacing w:w="7" w:type="dxa"/>
          <w:jc w:val="center"/>
        </w:trPr>
        <w:tc>
          <w:tcPr>
            <w:tcW w:w="2406" w:type="dxa"/>
            <w:shd w:val="clear" w:color="auto" w:fill="52B5C2"/>
            <w:vAlign w:val="center"/>
          </w:tcPr>
          <w:p w14:paraId="11C9C656" w14:textId="72A82E4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691524">
              <w:rPr>
                <w:rFonts w:ascii="DIN NEXT™ ARABIC REGULAR" w:hAnsi="DIN NEXT™ ARABIC REGULAR" w:cs="DIN NEXT™ ARABIC REGULAR"/>
                <w:color w:val="FFFFFF" w:themeColor="background1"/>
              </w:rPr>
              <w:t>Administrative and Supportive Staff</w:t>
            </w:r>
          </w:p>
        </w:tc>
        <w:tc>
          <w:tcPr>
            <w:tcW w:w="1246" w:type="dxa"/>
            <w:shd w:val="clear" w:color="auto" w:fill="F2F2F2" w:themeFill="background1" w:themeFillShade="F2"/>
            <w:vAlign w:val="center"/>
          </w:tcPr>
          <w:p w14:paraId="04CA8F70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246" w:type="dxa"/>
            <w:shd w:val="clear" w:color="auto" w:fill="F2F2F2" w:themeFill="background1" w:themeFillShade="F2"/>
            <w:vAlign w:val="center"/>
          </w:tcPr>
          <w:p w14:paraId="69ED6605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786" w:type="dxa"/>
            <w:shd w:val="clear" w:color="auto" w:fill="F2F2F2" w:themeFill="background1" w:themeFillShade="F2"/>
            <w:vAlign w:val="center"/>
          </w:tcPr>
          <w:p w14:paraId="536FBFB5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03" w:type="dxa"/>
            <w:shd w:val="clear" w:color="auto" w:fill="F2F2F2" w:themeFill="background1" w:themeFillShade="F2"/>
            <w:vAlign w:val="center"/>
          </w:tcPr>
          <w:p w14:paraId="011A6032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55" w:type="dxa"/>
            <w:shd w:val="clear" w:color="auto" w:fill="F2F2F2" w:themeFill="background1" w:themeFillShade="F2"/>
            <w:vAlign w:val="center"/>
          </w:tcPr>
          <w:p w14:paraId="6BE8FEAE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88" w:type="dxa"/>
            <w:shd w:val="clear" w:color="auto" w:fill="F2F2F2" w:themeFill="background1" w:themeFillShade="F2"/>
            <w:vAlign w:val="center"/>
          </w:tcPr>
          <w:p w14:paraId="647F52F8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  <w:tr w:rsidR="00D67E18" w:rsidRPr="00464F77" w14:paraId="2B840092" w14:textId="77777777" w:rsidTr="00D67E18">
        <w:trPr>
          <w:trHeight w:val="510"/>
          <w:tblCellSpacing w:w="7" w:type="dxa"/>
          <w:jc w:val="center"/>
        </w:trPr>
        <w:tc>
          <w:tcPr>
            <w:tcW w:w="2406" w:type="dxa"/>
            <w:shd w:val="clear" w:color="auto" w:fill="52B5C2"/>
            <w:vAlign w:val="center"/>
          </w:tcPr>
          <w:p w14:paraId="0100FC76" w14:textId="1704A299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691524">
              <w:rPr>
                <w:rFonts w:ascii="DIN NEXT™ ARABIC REGULAR" w:hAnsi="DIN NEXT™ ARABIC REGULAR" w:cs="DIN NEXT™ ARABIC REGULAR"/>
                <w:color w:val="FFFFFF" w:themeColor="background1"/>
              </w:rPr>
              <w:t>Others (specify)</w:t>
            </w:r>
          </w:p>
        </w:tc>
        <w:tc>
          <w:tcPr>
            <w:tcW w:w="1246" w:type="dxa"/>
            <w:shd w:val="clear" w:color="auto" w:fill="D9D9D9" w:themeFill="background1" w:themeFillShade="D9"/>
            <w:vAlign w:val="center"/>
          </w:tcPr>
          <w:p w14:paraId="1DE1F64A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246" w:type="dxa"/>
            <w:shd w:val="clear" w:color="auto" w:fill="D9D9D9" w:themeFill="background1" w:themeFillShade="D9"/>
            <w:vAlign w:val="center"/>
          </w:tcPr>
          <w:p w14:paraId="00B229F0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786" w:type="dxa"/>
            <w:shd w:val="clear" w:color="auto" w:fill="D9D9D9" w:themeFill="background1" w:themeFillShade="D9"/>
            <w:vAlign w:val="center"/>
          </w:tcPr>
          <w:p w14:paraId="4DFF8BE1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5FA614F6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555" w:type="dxa"/>
            <w:shd w:val="clear" w:color="auto" w:fill="D9D9D9" w:themeFill="background1" w:themeFillShade="D9"/>
            <w:vAlign w:val="center"/>
          </w:tcPr>
          <w:p w14:paraId="017F0361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14:paraId="00B143D5" w14:textId="77777777" w:rsidR="00691524" w:rsidRPr="00464F77" w:rsidRDefault="00691524" w:rsidP="00691524">
            <w:pPr>
              <w:spacing w:before="120" w:after="120"/>
              <w:ind w:right="45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</w:tr>
    </w:tbl>
    <w:p w14:paraId="7A9E8F9E" w14:textId="77777777" w:rsidR="003A4ABD" w:rsidRDefault="003A4ABD" w:rsidP="000B4BDF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44FDB4F0" w14:textId="77777777" w:rsidR="00B76ED8" w:rsidRDefault="00B76ED8">
      <w:pP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br w:type="page"/>
      </w:r>
    </w:p>
    <w:p w14:paraId="0FE78019" w14:textId="77777777" w:rsidR="00917826" w:rsidRPr="00917826" w:rsidRDefault="00917826" w:rsidP="00FA43CE">
      <w:pPr>
        <w:pStyle w:val="Heading1"/>
        <w:spacing w:after="240"/>
        <w:rPr>
          <w:rStyle w:val="a"/>
          <w:rFonts w:ascii="DIN NEXT™ ARABIC BOLD" w:hAnsi="DIN NEXT™ ARABIC BOLD" w:cs="DIN NEXT™ ARABIC BOLD"/>
          <w:color w:val="4C3D8E"/>
          <w:sz w:val="6"/>
          <w:szCs w:val="6"/>
          <w:rtl/>
          <w:lang w:bidi="ar-YE"/>
        </w:rPr>
      </w:pPr>
      <w:bookmarkStart w:id="7" w:name="_Ref115687748"/>
    </w:p>
    <w:p w14:paraId="529ADC55" w14:textId="5E0F66CC" w:rsidR="00D67E18" w:rsidRDefault="00D67E18" w:rsidP="00FA43CE">
      <w:pPr>
        <w:pStyle w:val="Heading1"/>
        <w:spacing w:after="240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F</w:t>
      </w:r>
      <w:r w:rsidRPr="00F758E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. </w:t>
      </w:r>
      <w:r w:rsidRPr="00D67E18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Learning Resources, Facilities, and Equipment</w:t>
      </w: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:</w:t>
      </w:r>
      <w:bookmarkEnd w:id="7"/>
      <w:r w:rsidRPr="00F758E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 </w:t>
      </w:r>
    </w:p>
    <w:p w14:paraId="1A038F29" w14:textId="401C4D7D" w:rsidR="00D67E18" w:rsidRPr="00C65C28" w:rsidRDefault="00D67E18" w:rsidP="000B4BDF">
      <w:pPr>
        <w:autoSpaceDE w:val="0"/>
        <w:autoSpaceDN w:val="0"/>
        <w:adjustRightInd w:val="0"/>
        <w:spacing w:after="0" w:line="288" w:lineRule="auto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32"/>
          <w:szCs w:val="32"/>
          <w:rtl/>
          <w:lang w:bidi="ar-YE"/>
        </w:rPr>
      </w:pPr>
      <w:r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1. Learning Resources</w:t>
      </w:r>
    </w:p>
    <w:p w14:paraId="56DA870E" w14:textId="175C9871" w:rsidR="00A979FA" w:rsidRPr="00381C6A" w:rsidRDefault="00D67E18" w:rsidP="00AA2566">
      <w:pPr>
        <w:autoSpaceDE w:val="0"/>
        <w:autoSpaceDN w:val="0"/>
        <w:adjustRightInd w:val="0"/>
        <w:spacing w:after="0" w:line="240" w:lineRule="auto"/>
        <w:jc w:val="lowKashida"/>
        <w:textAlignment w:val="center"/>
        <w:rPr>
          <w:rStyle w:val="a"/>
          <w:rFonts w:ascii="DIN NEXT™ ARABIC BOLD" w:hAnsi="DIN NEXT™ ARABIC BOLD" w:cs="DIN NEXT™ ARABIC BOLD"/>
          <w:color w:val="4C3D8E"/>
          <w:sz w:val="10"/>
          <w:szCs w:val="10"/>
          <w:rtl/>
          <w:lang w:bidi="ar-EG"/>
        </w:rPr>
      </w:pPr>
      <w:r w:rsidRPr="00381C6A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Learning resources </w:t>
      </w:r>
      <w:r w:rsidRPr="00381C6A">
        <w:rPr>
          <w:rFonts w:ascii="DIN NEXT™ ARABIC REGULAR" w:hAnsi="DIN NEXT™ ARABIC REGULAR" w:cs="DIN NEXT™ ARABIC REGULAR"/>
          <w:color w:val="525252" w:themeColor="accent3" w:themeShade="80"/>
          <w:lang w:bidi="ar-EG"/>
        </w:rPr>
        <w:t xml:space="preserve">required </w:t>
      </w:r>
      <w:r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by the Program</w:t>
      </w:r>
      <w:r w:rsidRPr="00381C6A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 (</w:t>
      </w:r>
      <w:r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textbooks, references</w:t>
      </w:r>
      <w:r w:rsidR="00C12822"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,</w:t>
      </w:r>
      <w:r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 and </w:t>
      </w:r>
      <w:r w:rsidR="00AA2566"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e-learning resources</w:t>
      </w:r>
      <w:r w:rsidR="00AA2566" w:rsidRPr="00917826" w:rsidDel="00AA256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 </w:t>
      </w:r>
      <w:r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and web-based resources, etc.)</w:t>
      </w:r>
    </w:p>
    <w:p w14:paraId="73903F50" w14:textId="77777777" w:rsidR="003A4ABD" w:rsidRDefault="003A4ABD" w:rsidP="000B4BDF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14:paraId="3FBD17B2" w14:textId="0F3A54F7" w:rsidR="000B4BDF" w:rsidRPr="00C65C28" w:rsidRDefault="000B4BDF" w:rsidP="000B4BDF">
      <w:pPr>
        <w:autoSpaceDE w:val="0"/>
        <w:autoSpaceDN w:val="0"/>
        <w:adjustRightInd w:val="0"/>
        <w:spacing w:after="0" w:line="288" w:lineRule="auto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32"/>
          <w:szCs w:val="32"/>
          <w:rtl/>
          <w:lang w:bidi="ar-YE"/>
        </w:rPr>
      </w:pPr>
      <w:r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2. Facilities and Equipment</w:t>
      </w:r>
    </w:p>
    <w:p w14:paraId="5442DD3B" w14:textId="4D33A3E6" w:rsidR="000B4BDF" w:rsidRPr="00381C6A" w:rsidRDefault="000B4BDF">
      <w:pPr>
        <w:autoSpaceDE w:val="0"/>
        <w:autoSpaceDN w:val="0"/>
        <w:adjustRightInd w:val="0"/>
        <w:spacing w:after="0" w:line="240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0"/>
          <w:szCs w:val="10"/>
          <w:rtl/>
          <w:lang w:bidi="ar-EG"/>
        </w:rPr>
      </w:pPr>
      <w:r w:rsidRPr="00381C6A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(Library, </w:t>
      </w:r>
      <w:r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laboratories,</w:t>
      </w:r>
      <w:r w:rsidR="00025B3D" w:rsidRPr="00917826">
        <w:rPr>
          <w:rFonts w:ascii="DIN NEXT™ ARABIC LIGHT" w:hAnsi="DIN NEXT™ ARABIC LIGHT" w:cs="DIN NEXT™ ARABIC LIGHT" w:hint="cs"/>
          <w:color w:val="525252" w:themeColor="accent3" w:themeShade="80"/>
          <w:rtl/>
          <w:lang w:bidi="ar-EG"/>
        </w:rPr>
        <w:t xml:space="preserve"> </w:t>
      </w:r>
      <w:r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classrooms</w:t>
      </w:r>
      <w:r w:rsidRPr="00381C6A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, etc.)</w:t>
      </w:r>
    </w:p>
    <w:p w14:paraId="242E0AE9" w14:textId="77777777" w:rsidR="000B4BDF" w:rsidRDefault="000B4BDF" w:rsidP="000B4BDF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14:paraId="5C537B63" w14:textId="03D6E9D9" w:rsidR="00211939" w:rsidRPr="00E100B7" w:rsidRDefault="00896904">
      <w:pPr>
        <w:autoSpaceDE w:val="0"/>
        <w:autoSpaceDN w:val="0"/>
        <w:adjustRightInd w:val="0"/>
        <w:spacing w:after="0" w:line="288" w:lineRule="auto"/>
        <w:textAlignment w:val="center"/>
        <w:rPr>
          <w:rFonts w:ascii="DIN NEXT™ ARABIC MEDIUM" w:hAnsi="DIN NEXT™ ARABIC MEDIUM" w:cs="DIN NEXT™ ARABIC MEDIUM"/>
          <w:color w:val="52B5C2"/>
          <w:sz w:val="28"/>
          <w:szCs w:val="28"/>
          <w:rtl/>
          <w:lang w:bidi="ar-YE"/>
        </w:rPr>
      </w:pPr>
      <w:r w:rsidRPr="00E100B7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 xml:space="preserve">3. </w:t>
      </w:r>
      <w:r w:rsidR="00211939" w:rsidRPr="00E100B7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Procedures to ensure a healthy and safe learning environment</w:t>
      </w:r>
    </w:p>
    <w:p w14:paraId="33FA38FE" w14:textId="00F70FFC" w:rsidR="00ED6EAB" w:rsidRPr="00B76ED8" w:rsidRDefault="000B4BDF" w:rsidP="00211939">
      <w:pPr>
        <w:autoSpaceDE w:val="0"/>
        <w:autoSpaceDN w:val="0"/>
        <w:adjustRightInd w:val="0"/>
        <w:spacing w:after="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8"/>
          <w:szCs w:val="28"/>
          <w:lang w:bidi="ar-YE"/>
        </w:rPr>
      </w:pPr>
      <w:r w:rsidRPr="00896904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(According to the nature of the program)</w:t>
      </w:r>
    </w:p>
    <w:p w14:paraId="4CC0DBAA" w14:textId="77777777" w:rsidR="00B76ED8" w:rsidRDefault="00B76ED8">
      <w:pP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br w:type="page"/>
      </w:r>
    </w:p>
    <w:p w14:paraId="0C71C622" w14:textId="729D8B92" w:rsidR="00917826" w:rsidRPr="00917826" w:rsidRDefault="00917826" w:rsidP="004F01E4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16"/>
          <w:szCs w:val="16"/>
          <w:rtl/>
          <w:lang w:bidi="ar-YE"/>
        </w:rPr>
      </w:pPr>
      <w:bookmarkStart w:id="8" w:name="_Ref115687753"/>
    </w:p>
    <w:p w14:paraId="0F4A2341" w14:textId="654E6B28" w:rsidR="000B4BDF" w:rsidRDefault="00C65C28" w:rsidP="004F01E4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G</w:t>
      </w:r>
      <w:r w:rsidR="000B4BDF" w:rsidRPr="00F758E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. </w:t>
      </w:r>
      <w:r w:rsidRPr="00C65C28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Program Quality Assurance</w:t>
      </w:r>
      <w:r w:rsidR="000B4BDF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:</w:t>
      </w:r>
      <w:bookmarkEnd w:id="8"/>
      <w:r w:rsidR="000B4BDF" w:rsidRPr="00F758E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 </w:t>
      </w:r>
    </w:p>
    <w:p w14:paraId="2A372E62" w14:textId="106F6400" w:rsidR="000B4BDF" w:rsidRPr="00C65C28" w:rsidRDefault="000B4BDF" w:rsidP="000B4BDF">
      <w:pPr>
        <w:autoSpaceDE w:val="0"/>
        <w:autoSpaceDN w:val="0"/>
        <w:adjustRightInd w:val="0"/>
        <w:spacing w:after="0" w:line="288" w:lineRule="auto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32"/>
          <w:szCs w:val="32"/>
          <w:rtl/>
          <w:lang w:bidi="ar-YE"/>
        </w:rPr>
      </w:pPr>
      <w:r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 xml:space="preserve">1. </w:t>
      </w:r>
      <w:r w:rsidR="00C65C28"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Program Quality Assurance System</w:t>
      </w:r>
    </w:p>
    <w:p w14:paraId="21FB412B" w14:textId="76D28193" w:rsidR="000B4BDF" w:rsidRPr="00381C6A" w:rsidRDefault="00C65C28" w:rsidP="001223EF">
      <w:pPr>
        <w:autoSpaceDE w:val="0"/>
        <w:autoSpaceDN w:val="0"/>
        <w:adjustRightInd w:val="0"/>
        <w:spacing w:after="0" w:line="240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0"/>
          <w:szCs w:val="10"/>
          <w:rtl/>
          <w:lang w:bidi="ar-EG"/>
        </w:rPr>
      </w:pPr>
      <w:r w:rsidRPr="00381C6A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Provide </w:t>
      </w:r>
      <w:r w:rsidR="001223EF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a</w:t>
      </w:r>
      <w:r w:rsidRPr="00381C6A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 link to quality assurance manual.</w:t>
      </w:r>
    </w:p>
    <w:p w14:paraId="3EFFC0C0" w14:textId="77777777" w:rsidR="000B4BDF" w:rsidRDefault="000B4BDF" w:rsidP="000B4BDF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14:paraId="74924D14" w14:textId="652D1262" w:rsidR="000B4BDF" w:rsidRPr="00C65C28" w:rsidRDefault="000B4BDF">
      <w:pPr>
        <w:autoSpaceDE w:val="0"/>
        <w:autoSpaceDN w:val="0"/>
        <w:adjustRightInd w:val="0"/>
        <w:spacing w:after="0" w:line="288" w:lineRule="auto"/>
        <w:jc w:val="lowKashida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27"/>
          <w:szCs w:val="27"/>
          <w:rtl/>
          <w:lang w:bidi="ar-YE"/>
        </w:rPr>
      </w:pPr>
      <w:r w:rsidRPr="00C65C28"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 xml:space="preserve">2. </w:t>
      </w:r>
      <w:r w:rsidR="0012702F" w:rsidRPr="00917826"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>Procedures</w:t>
      </w:r>
      <w:r w:rsidR="0012702F" w:rsidRPr="00426A73">
        <w:rPr>
          <w:rFonts w:ascii="DIN NEXT™ ARABIC MEDIUM" w:hAnsi="DIN NEXT™ ARABIC MEDIUM" w:cs="DIN NEXT™ ARABIC MEDIUM"/>
          <w:color w:val="00B050"/>
          <w:sz w:val="27"/>
          <w:szCs w:val="27"/>
          <w:lang w:bidi="ar-YE"/>
        </w:rPr>
        <w:t xml:space="preserve"> </w:t>
      </w:r>
      <w:r w:rsidR="00C65C28" w:rsidRPr="00C65C28"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>to Monitor Quality of Courses Taught by other Departments</w:t>
      </w:r>
    </w:p>
    <w:p w14:paraId="4C0CEA83" w14:textId="77777777" w:rsidR="000B4BDF" w:rsidRPr="00C65C28" w:rsidRDefault="000B4BDF" w:rsidP="000B4BDF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32"/>
          <w:szCs w:val="32"/>
          <w:rtl/>
        </w:rPr>
      </w:pPr>
    </w:p>
    <w:p w14:paraId="268D8F57" w14:textId="2BBD38B3" w:rsidR="000B4BDF" w:rsidRPr="00896904" w:rsidRDefault="00896904" w:rsidP="0012702F">
      <w:pPr>
        <w:autoSpaceDE w:val="0"/>
        <w:autoSpaceDN w:val="0"/>
        <w:adjustRightInd w:val="0"/>
        <w:spacing w:after="0" w:line="288" w:lineRule="auto"/>
        <w:jc w:val="lowKashida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27"/>
          <w:szCs w:val="27"/>
          <w:rtl/>
          <w:lang w:bidi="ar-YE"/>
        </w:rPr>
      </w:pPr>
      <w:r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 xml:space="preserve">3. </w:t>
      </w:r>
      <w:r w:rsidR="0012702F" w:rsidRPr="00917826"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 xml:space="preserve">Procedures </w:t>
      </w:r>
      <w:r w:rsidR="00C65C28" w:rsidRPr="00896904"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>Used to Ensure the Consistency between Main Campus and Branches (including male and female sections)</w:t>
      </w:r>
      <w:r w:rsidR="00AB5F92" w:rsidRPr="00896904">
        <w:rPr>
          <w:color w:val="52B5C2"/>
        </w:rPr>
        <w:t>.</w:t>
      </w:r>
    </w:p>
    <w:p w14:paraId="6384C747" w14:textId="77777777" w:rsidR="00C65C28" w:rsidRPr="00C65C28" w:rsidRDefault="00C65C28" w:rsidP="00896904">
      <w:pPr>
        <w:autoSpaceDE w:val="0"/>
        <w:autoSpaceDN w:val="0"/>
        <w:adjustRightInd w:val="0"/>
        <w:spacing w:after="0" w:line="288" w:lineRule="auto"/>
        <w:jc w:val="lowKashida"/>
        <w:textAlignment w:val="center"/>
        <w:rPr>
          <w:rFonts w:ascii="DIN NEXT™ ARABIC MEDIUM" w:hAnsi="DIN NEXT™ ARABIC MEDIUM" w:cs="DIN NEXT™ ARABIC MEDIUM"/>
          <w:b/>
          <w:bCs/>
          <w:color w:val="52B5C2"/>
          <w:sz w:val="28"/>
          <w:szCs w:val="28"/>
          <w:lang w:bidi="ar-YE"/>
        </w:rPr>
      </w:pPr>
    </w:p>
    <w:p w14:paraId="6A20BCEB" w14:textId="5AE39134" w:rsidR="00C65C28" w:rsidRDefault="00896904" w:rsidP="00160C76">
      <w:pPr>
        <w:autoSpaceDE w:val="0"/>
        <w:autoSpaceDN w:val="0"/>
        <w:adjustRightInd w:val="0"/>
        <w:spacing w:after="0" w:line="288" w:lineRule="auto"/>
        <w:jc w:val="lowKashida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27"/>
          <w:szCs w:val="27"/>
          <w:lang w:bidi="ar-YE"/>
        </w:rPr>
      </w:pPr>
      <w:r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 xml:space="preserve">4. </w:t>
      </w:r>
      <w:r w:rsidR="00C65C28" w:rsidRPr="00896904"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 xml:space="preserve">Assessment Plan for Program Learning Outcomes (PLOs), </w:t>
      </w:r>
    </w:p>
    <w:p w14:paraId="15F544FA" w14:textId="77777777" w:rsidR="001223EF" w:rsidRPr="00896904" w:rsidRDefault="001223EF" w:rsidP="00896904">
      <w:pPr>
        <w:autoSpaceDE w:val="0"/>
        <w:autoSpaceDN w:val="0"/>
        <w:adjustRightInd w:val="0"/>
        <w:spacing w:after="0" w:line="288" w:lineRule="auto"/>
        <w:jc w:val="lowKashida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27"/>
          <w:szCs w:val="27"/>
          <w:rtl/>
          <w:lang w:bidi="ar-YE"/>
        </w:rPr>
      </w:pPr>
    </w:p>
    <w:p w14:paraId="25C45C5A" w14:textId="77777777" w:rsidR="005719C3" w:rsidRPr="00A979FA" w:rsidRDefault="005719C3" w:rsidP="00896904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2"/>
          <w:szCs w:val="12"/>
          <w:rtl/>
          <w:lang w:bidi="ar-YE"/>
        </w:rPr>
      </w:pPr>
    </w:p>
    <w:p w14:paraId="11BD444E" w14:textId="77777777" w:rsidR="001223EF" w:rsidRDefault="001223EF" w:rsidP="00896904">
      <w:pPr>
        <w:autoSpaceDE w:val="0"/>
        <w:autoSpaceDN w:val="0"/>
        <w:adjustRightInd w:val="0"/>
        <w:spacing w:after="60" w:line="288" w:lineRule="auto"/>
        <w:jc w:val="lowKashida"/>
        <w:textAlignment w:val="center"/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</w:pPr>
    </w:p>
    <w:p w14:paraId="5F76FF8B" w14:textId="0EDB64F8" w:rsidR="00381C6A" w:rsidRPr="00896904" w:rsidRDefault="00896904" w:rsidP="00896904">
      <w:pPr>
        <w:autoSpaceDE w:val="0"/>
        <w:autoSpaceDN w:val="0"/>
        <w:adjustRightInd w:val="0"/>
        <w:spacing w:after="60" w:line="288" w:lineRule="auto"/>
        <w:jc w:val="lowKashida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27"/>
          <w:szCs w:val="27"/>
          <w:rtl/>
          <w:lang w:bidi="ar-YE"/>
        </w:rPr>
      </w:pPr>
      <w:r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 xml:space="preserve">5. </w:t>
      </w:r>
      <w:r w:rsidR="00381C6A" w:rsidRPr="00896904">
        <w:rPr>
          <w:rFonts w:ascii="DIN NEXT™ ARABIC MEDIUM" w:hAnsi="DIN NEXT™ ARABIC MEDIUM" w:cs="DIN NEXT™ ARABIC MEDIUM"/>
          <w:color w:val="52B5C2"/>
          <w:sz w:val="27"/>
          <w:szCs w:val="27"/>
          <w:lang w:bidi="ar-YE"/>
        </w:rPr>
        <w:t>Program Evaluation Matrix</w:t>
      </w:r>
    </w:p>
    <w:tbl>
      <w:tblPr>
        <w:tblStyle w:val="TableGrid"/>
        <w:tblW w:w="9112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340"/>
        <w:gridCol w:w="2253"/>
        <w:gridCol w:w="2254"/>
      </w:tblGrid>
      <w:tr w:rsidR="00356BF2" w:rsidRPr="005719C3" w14:paraId="27F965B9" w14:textId="77777777" w:rsidTr="00356BF2">
        <w:trPr>
          <w:trHeight w:val="369"/>
          <w:tblHeader/>
          <w:tblCellSpacing w:w="7" w:type="dxa"/>
          <w:jc w:val="center"/>
        </w:trPr>
        <w:tc>
          <w:tcPr>
            <w:tcW w:w="2244" w:type="dxa"/>
            <w:shd w:val="clear" w:color="auto" w:fill="4C3D8E"/>
            <w:vAlign w:val="center"/>
          </w:tcPr>
          <w:p w14:paraId="11D827BE" w14:textId="77777777" w:rsidR="00356BF2" w:rsidRPr="00356BF2" w:rsidRDefault="00356BF2" w:rsidP="00356BF2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356BF2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Evaluation</w:t>
            </w:r>
          </w:p>
          <w:p w14:paraId="7A0213A8" w14:textId="2C794E82" w:rsidR="00356BF2" w:rsidRPr="005719C3" w:rsidRDefault="00356BF2" w:rsidP="00356BF2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356BF2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 xml:space="preserve">Areas/Aspects  </w:t>
            </w:r>
          </w:p>
        </w:tc>
        <w:tc>
          <w:tcPr>
            <w:tcW w:w="2326" w:type="dxa"/>
            <w:shd w:val="clear" w:color="auto" w:fill="4C3D8E"/>
            <w:vAlign w:val="center"/>
          </w:tcPr>
          <w:p w14:paraId="43B24110" w14:textId="77777777" w:rsidR="00356BF2" w:rsidRPr="00356BF2" w:rsidRDefault="00356BF2" w:rsidP="00356BF2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356BF2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Evaluation</w:t>
            </w:r>
          </w:p>
          <w:p w14:paraId="3CB8FAC2" w14:textId="2876EABD" w:rsidR="00356BF2" w:rsidRPr="005719C3" w:rsidRDefault="00356BF2" w:rsidP="00356BF2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356BF2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 xml:space="preserve"> Sources/References</w:t>
            </w:r>
          </w:p>
        </w:tc>
        <w:tc>
          <w:tcPr>
            <w:tcW w:w="2239" w:type="dxa"/>
            <w:shd w:val="clear" w:color="auto" w:fill="4C3D8E"/>
            <w:vAlign w:val="center"/>
          </w:tcPr>
          <w:p w14:paraId="1F78BF84" w14:textId="3B5DDA71" w:rsidR="00356BF2" w:rsidRPr="005719C3" w:rsidRDefault="00356BF2" w:rsidP="00356BF2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356BF2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Evaluation Methods</w:t>
            </w:r>
          </w:p>
        </w:tc>
        <w:tc>
          <w:tcPr>
            <w:tcW w:w="2233" w:type="dxa"/>
            <w:shd w:val="clear" w:color="auto" w:fill="4C3D8E"/>
            <w:vAlign w:val="center"/>
          </w:tcPr>
          <w:p w14:paraId="7657F907" w14:textId="6AA6AD47" w:rsidR="00356BF2" w:rsidRPr="005719C3" w:rsidRDefault="00356BF2" w:rsidP="00356BF2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356BF2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 xml:space="preserve">Evaluation Time </w:t>
            </w:r>
          </w:p>
        </w:tc>
      </w:tr>
      <w:tr w:rsidR="005719C3" w:rsidRPr="005719C3" w14:paraId="0AAE6F31" w14:textId="77777777" w:rsidTr="00356BF2">
        <w:trPr>
          <w:tblCellSpacing w:w="7" w:type="dxa"/>
          <w:jc w:val="center"/>
        </w:trPr>
        <w:tc>
          <w:tcPr>
            <w:tcW w:w="2244" w:type="dxa"/>
            <w:shd w:val="clear" w:color="auto" w:fill="F2F2F2" w:themeFill="background1" w:themeFillShade="F2"/>
          </w:tcPr>
          <w:p w14:paraId="25C03E81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bookmarkStart w:id="9" w:name="_Hlk513021635"/>
          </w:p>
        </w:tc>
        <w:tc>
          <w:tcPr>
            <w:tcW w:w="2326" w:type="dxa"/>
            <w:shd w:val="clear" w:color="auto" w:fill="F2F2F2" w:themeFill="background1" w:themeFillShade="F2"/>
            <w:vAlign w:val="center"/>
          </w:tcPr>
          <w:p w14:paraId="5B2A9B9A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239" w:type="dxa"/>
            <w:shd w:val="clear" w:color="auto" w:fill="F2F2F2" w:themeFill="background1" w:themeFillShade="F2"/>
          </w:tcPr>
          <w:p w14:paraId="0CA03A64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  <w:tc>
          <w:tcPr>
            <w:tcW w:w="2233" w:type="dxa"/>
            <w:shd w:val="clear" w:color="auto" w:fill="F2F2F2" w:themeFill="background1" w:themeFillShade="F2"/>
          </w:tcPr>
          <w:p w14:paraId="79ECC0D4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</w:tr>
      <w:tr w:rsidR="005719C3" w:rsidRPr="005719C3" w14:paraId="10026AE0" w14:textId="77777777" w:rsidTr="00356BF2">
        <w:trPr>
          <w:tblCellSpacing w:w="7" w:type="dxa"/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14:paraId="60EC6D1C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326" w:type="dxa"/>
            <w:shd w:val="clear" w:color="auto" w:fill="D9D9D9" w:themeFill="background1" w:themeFillShade="D9"/>
            <w:vAlign w:val="center"/>
          </w:tcPr>
          <w:p w14:paraId="6922C1DB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  <w:tc>
          <w:tcPr>
            <w:tcW w:w="2239" w:type="dxa"/>
            <w:shd w:val="clear" w:color="auto" w:fill="D9D9D9" w:themeFill="background1" w:themeFillShade="D9"/>
          </w:tcPr>
          <w:p w14:paraId="7573E3F8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  <w:tc>
          <w:tcPr>
            <w:tcW w:w="2233" w:type="dxa"/>
            <w:shd w:val="clear" w:color="auto" w:fill="D9D9D9" w:themeFill="background1" w:themeFillShade="D9"/>
          </w:tcPr>
          <w:p w14:paraId="79FD9322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</w:tr>
      <w:tr w:rsidR="005719C3" w:rsidRPr="005719C3" w14:paraId="3E3D08A8" w14:textId="77777777" w:rsidTr="00356BF2">
        <w:trPr>
          <w:tblCellSpacing w:w="7" w:type="dxa"/>
          <w:jc w:val="center"/>
        </w:trPr>
        <w:tc>
          <w:tcPr>
            <w:tcW w:w="2244" w:type="dxa"/>
            <w:shd w:val="clear" w:color="auto" w:fill="F2F2F2" w:themeFill="background1" w:themeFillShade="F2"/>
          </w:tcPr>
          <w:p w14:paraId="47CAE007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326" w:type="dxa"/>
            <w:shd w:val="clear" w:color="auto" w:fill="F2F2F2" w:themeFill="background1" w:themeFillShade="F2"/>
            <w:vAlign w:val="center"/>
          </w:tcPr>
          <w:p w14:paraId="4D013F6A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239" w:type="dxa"/>
            <w:shd w:val="clear" w:color="auto" w:fill="F2F2F2" w:themeFill="background1" w:themeFillShade="F2"/>
          </w:tcPr>
          <w:p w14:paraId="43EA9B4D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  <w:tc>
          <w:tcPr>
            <w:tcW w:w="2233" w:type="dxa"/>
            <w:shd w:val="clear" w:color="auto" w:fill="F2F2F2" w:themeFill="background1" w:themeFillShade="F2"/>
          </w:tcPr>
          <w:p w14:paraId="1A54B1FD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</w:tr>
      <w:tr w:rsidR="005719C3" w:rsidRPr="005719C3" w14:paraId="6B8D53DC" w14:textId="77777777" w:rsidTr="00356BF2">
        <w:trPr>
          <w:tblCellSpacing w:w="7" w:type="dxa"/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14:paraId="4681F564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326" w:type="dxa"/>
            <w:shd w:val="clear" w:color="auto" w:fill="D9D9D9" w:themeFill="background1" w:themeFillShade="D9"/>
            <w:vAlign w:val="center"/>
          </w:tcPr>
          <w:p w14:paraId="02AFC770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239" w:type="dxa"/>
            <w:shd w:val="clear" w:color="auto" w:fill="D9D9D9" w:themeFill="background1" w:themeFillShade="D9"/>
          </w:tcPr>
          <w:p w14:paraId="2C82B974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  <w:tc>
          <w:tcPr>
            <w:tcW w:w="2233" w:type="dxa"/>
            <w:shd w:val="clear" w:color="auto" w:fill="D9D9D9" w:themeFill="background1" w:themeFillShade="D9"/>
          </w:tcPr>
          <w:p w14:paraId="2E115F9A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</w:tr>
      <w:tr w:rsidR="005719C3" w:rsidRPr="005719C3" w14:paraId="558E24AA" w14:textId="77777777" w:rsidTr="00356BF2">
        <w:trPr>
          <w:tblCellSpacing w:w="7" w:type="dxa"/>
          <w:jc w:val="center"/>
        </w:trPr>
        <w:tc>
          <w:tcPr>
            <w:tcW w:w="2244" w:type="dxa"/>
            <w:shd w:val="clear" w:color="auto" w:fill="F2F2F2" w:themeFill="background1" w:themeFillShade="F2"/>
          </w:tcPr>
          <w:p w14:paraId="27D7129D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326" w:type="dxa"/>
            <w:shd w:val="clear" w:color="auto" w:fill="F2F2F2" w:themeFill="background1" w:themeFillShade="F2"/>
            <w:vAlign w:val="center"/>
          </w:tcPr>
          <w:p w14:paraId="00F1D5E6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2239" w:type="dxa"/>
            <w:shd w:val="clear" w:color="auto" w:fill="F2F2F2" w:themeFill="background1" w:themeFillShade="F2"/>
          </w:tcPr>
          <w:p w14:paraId="58A78942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  <w:tc>
          <w:tcPr>
            <w:tcW w:w="2233" w:type="dxa"/>
            <w:shd w:val="clear" w:color="auto" w:fill="F2F2F2" w:themeFill="background1" w:themeFillShade="F2"/>
          </w:tcPr>
          <w:p w14:paraId="2E49855E" w14:textId="77777777" w:rsidR="005719C3" w:rsidRPr="005719C3" w:rsidRDefault="005719C3" w:rsidP="00356BF2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</w:p>
        </w:tc>
      </w:tr>
    </w:tbl>
    <w:bookmarkEnd w:id="9"/>
    <w:p w14:paraId="3AB16C00" w14:textId="0AE5D79D" w:rsidR="00356BF2" w:rsidRPr="00356BF2" w:rsidRDefault="00356BF2" w:rsidP="00356BF2">
      <w:pPr>
        <w:autoSpaceDE w:val="0"/>
        <w:autoSpaceDN w:val="0"/>
        <w:adjustRightInd w:val="0"/>
        <w:spacing w:after="0" w:line="240" w:lineRule="auto"/>
        <w:jc w:val="lowKashida"/>
        <w:textAlignment w:val="center"/>
        <w:rPr>
          <w:rFonts w:ascii="DIN NEXT™ ARABIC LIGHT" w:hAnsi="DIN NEXT™ ARABIC LIGHT" w:cs="DIN NEXT™ ARABIC LIGHT"/>
          <w:color w:val="525252" w:themeColor="accent3" w:themeShade="80"/>
          <w:lang w:bidi="ar-EG"/>
        </w:rPr>
      </w:pPr>
      <w:r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Evaluation Areas/Aspects</w:t>
      </w:r>
      <w:r w:rsidRPr="00356BF2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 (e.g., leadership, effectiveness of teaching &amp; assessment, learning resources, </w:t>
      </w:r>
      <w:r w:rsidR="00986BD0"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services</w:t>
      </w:r>
      <w:r w:rsidR="00986BD0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, </w:t>
      </w:r>
      <w:r w:rsidRPr="00356BF2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partnerships, etc.)</w:t>
      </w:r>
    </w:p>
    <w:p w14:paraId="43890CFF" w14:textId="5166FBEB" w:rsidR="00356BF2" w:rsidRPr="00356BF2" w:rsidRDefault="00356BF2" w:rsidP="00EA46A9">
      <w:pPr>
        <w:autoSpaceDE w:val="0"/>
        <w:autoSpaceDN w:val="0"/>
        <w:adjustRightInd w:val="0"/>
        <w:spacing w:after="0" w:line="240" w:lineRule="auto"/>
        <w:jc w:val="lowKashida"/>
        <w:textAlignment w:val="center"/>
        <w:rPr>
          <w:rFonts w:ascii="DIN NEXT™ ARABIC LIGHT" w:hAnsi="DIN NEXT™ ARABIC LIGHT" w:cs="DIN NEXT™ ARABIC LIGHT"/>
          <w:color w:val="525252" w:themeColor="accent3" w:themeShade="80"/>
          <w:lang w:bidi="ar-EG"/>
        </w:rPr>
      </w:pPr>
      <w:r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Evaluation Sources</w:t>
      </w:r>
      <w:r w:rsidRPr="00356BF2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 (students, graduates, alumni, faculty, program leaders, administrative staff, employers, independent reviewers, and others</w:t>
      </w:r>
      <w:r w:rsidR="00EA46A9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.</w:t>
      </w:r>
    </w:p>
    <w:p w14:paraId="7BC47A09" w14:textId="77777777" w:rsidR="00356BF2" w:rsidRPr="00356BF2" w:rsidRDefault="00356BF2" w:rsidP="00356BF2">
      <w:pPr>
        <w:autoSpaceDE w:val="0"/>
        <w:autoSpaceDN w:val="0"/>
        <w:adjustRightInd w:val="0"/>
        <w:spacing w:after="0" w:line="240" w:lineRule="auto"/>
        <w:jc w:val="lowKashida"/>
        <w:textAlignment w:val="center"/>
        <w:rPr>
          <w:rFonts w:ascii="DIN NEXT™ ARABIC LIGHT" w:hAnsi="DIN NEXT™ ARABIC LIGHT" w:cs="DIN NEXT™ ARABIC LIGHT"/>
          <w:color w:val="525252" w:themeColor="accent3" w:themeShade="80"/>
          <w:lang w:bidi="ar-EG"/>
        </w:rPr>
      </w:pPr>
      <w:r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Evaluation Methods</w:t>
      </w:r>
      <w:r w:rsidRPr="00356BF2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 (e.g., Surveys, interviews, visits, etc.)</w:t>
      </w:r>
    </w:p>
    <w:p w14:paraId="0912C96C" w14:textId="1951A3C1" w:rsidR="00356BF2" w:rsidRPr="00356BF2" w:rsidRDefault="00356BF2" w:rsidP="00356BF2">
      <w:pPr>
        <w:autoSpaceDE w:val="0"/>
        <w:autoSpaceDN w:val="0"/>
        <w:adjustRightInd w:val="0"/>
        <w:spacing w:after="0" w:line="240" w:lineRule="auto"/>
        <w:jc w:val="lowKashida"/>
        <w:textAlignment w:val="center"/>
        <w:rPr>
          <w:rStyle w:val="a"/>
          <w:rFonts w:ascii="DIN NEXT™ ARABIC BOLD" w:hAnsi="DIN NEXT™ ARABIC BOLD" w:cs="DIN NEXT™ ARABIC BOLD"/>
          <w:color w:val="4C3D8E"/>
          <w:sz w:val="10"/>
          <w:szCs w:val="10"/>
          <w:rtl/>
          <w:lang w:bidi="ar-EG"/>
        </w:rPr>
      </w:pPr>
      <w:r w:rsidRPr="0091782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Evaluation Time</w:t>
      </w:r>
      <w:r w:rsidRPr="00356BF2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 (e.g., beginning of semesters, end of </w:t>
      </w:r>
      <w:r w:rsidR="00C12822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the </w:t>
      </w:r>
      <w:r w:rsidRPr="00356BF2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academic year, etc.)</w:t>
      </w:r>
    </w:p>
    <w:p w14:paraId="1DBD9FF3" w14:textId="6A98A4DF" w:rsidR="00ED6EAB" w:rsidRDefault="00ED6EAB" w:rsidP="0012702F">
      <w:pPr>
        <w:autoSpaceDE w:val="0"/>
        <w:autoSpaceDN w:val="0"/>
        <w:adjustRightInd w:val="0"/>
        <w:spacing w:after="0" w:line="288" w:lineRule="auto"/>
        <w:textAlignment w:val="center"/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</w:pPr>
    </w:p>
    <w:p w14:paraId="535874F6" w14:textId="1920E353" w:rsidR="001648F9" w:rsidRPr="00C65C28" w:rsidRDefault="001648F9" w:rsidP="0012702F">
      <w:pPr>
        <w:autoSpaceDE w:val="0"/>
        <w:autoSpaceDN w:val="0"/>
        <w:adjustRightInd w:val="0"/>
        <w:spacing w:after="0" w:line="288" w:lineRule="auto"/>
        <w:textAlignment w:val="center"/>
        <w:rPr>
          <w:rStyle w:val="a"/>
          <w:rFonts w:ascii="DIN NEXT™ ARABIC MEDIUM" w:hAnsi="DIN NEXT™ ARABIC MEDIUM" w:cs="DIN NEXT™ ARABIC MEDIUM"/>
          <w:color w:val="4C3D8E"/>
          <w:sz w:val="32"/>
          <w:szCs w:val="32"/>
          <w:rtl/>
          <w:lang w:bidi="ar-YE"/>
        </w:rPr>
      </w:pPr>
      <w:r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6</w:t>
      </w:r>
      <w:r w:rsidRPr="00C65C28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 xml:space="preserve">. </w:t>
      </w:r>
      <w:r w:rsidRPr="001648F9">
        <w:rPr>
          <w:rFonts w:ascii="DIN NEXT™ ARABIC MEDIUM" w:hAnsi="DIN NEXT™ ARABIC MEDIUM" w:cs="DIN NEXT™ ARABIC MEDIUM"/>
          <w:color w:val="52B5C2"/>
          <w:sz w:val="28"/>
          <w:szCs w:val="28"/>
          <w:lang w:bidi="ar-YE"/>
        </w:rPr>
        <w:t>Program KPIs*</w:t>
      </w:r>
    </w:p>
    <w:p w14:paraId="038BE686" w14:textId="06EEDC8A" w:rsidR="001648F9" w:rsidRDefault="001648F9" w:rsidP="00F676D3">
      <w:pPr>
        <w:autoSpaceDE w:val="0"/>
        <w:autoSpaceDN w:val="0"/>
        <w:adjustRightInd w:val="0"/>
        <w:spacing w:after="0" w:line="240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lang w:bidi="ar-EG"/>
        </w:rPr>
      </w:pPr>
      <w:r w:rsidRPr="001648F9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The period to achieve the target </w:t>
      </w:r>
      <w:r w:rsidR="00F676D3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 xml:space="preserve">(____) </w:t>
      </w:r>
      <w:r w:rsidRPr="001648F9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year</w:t>
      </w:r>
      <w:r w:rsidR="00160C76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(s)</w:t>
      </w:r>
      <w:r w:rsidRPr="00381C6A">
        <w:rPr>
          <w:rFonts w:ascii="DIN NEXT™ ARABIC LIGHT" w:hAnsi="DIN NEXT™ ARABIC LIGHT" w:cs="DIN NEXT™ ARABIC LIGHT"/>
          <w:color w:val="525252" w:themeColor="accent3" w:themeShade="80"/>
          <w:lang w:bidi="ar-EG"/>
        </w:rPr>
        <w:t>.</w:t>
      </w:r>
    </w:p>
    <w:p w14:paraId="1840779C" w14:textId="77777777" w:rsidR="001648F9" w:rsidRPr="00381C6A" w:rsidRDefault="001648F9" w:rsidP="001648F9">
      <w:pPr>
        <w:autoSpaceDE w:val="0"/>
        <w:autoSpaceDN w:val="0"/>
        <w:adjustRightInd w:val="0"/>
        <w:spacing w:after="0" w:line="240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0"/>
          <w:szCs w:val="10"/>
          <w:rtl/>
          <w:lang w:bidi="ar-EG"/>
        </w:rPr>
      </w:pPr>
    </w:p>
    <w:tbl>
      <w:tblPr>
        <w:tblStyle w:val="TableGrid"/>
        <w:tblW w:w="9042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017"/>
        <w:gridCol w:w="1747"/>
        <w:gridCol w:w="1883"/>
        <w:gridCol w:w="1758"/>
        <w:gridCol w:w="1920"/>
      </w:tblGrid>
      <w:tr w:rsidR="0028446D" w:rsidRPr="00A44627" w14:paraId="2116D5A3" w14:textId="77777777" w:rsidTr="0028446D">
        <w:trPr>
          <w:trHeight w:val="486"/>
          <w:tblHeader/>
          <w:tblCellSpacing w:w="7" w:type="dxa"/>
          <w:jc w:val="center"/>
        </w:trPr>
        <w:tc>
          <w:tcPr>
            <w:tcW w:w="696" w:type="dxa"/>
            <w:shd w:val="clear" w:color="auto" w:fill="4C3D8E"/>
            <w:vAlign w:val="center"/>
          </w:tcPr>
          <w:p w14:paraId="4C84A78A" w14:textId="5DAD9605" w:rsidR="0028446D" w:rsidRPr="00A44627" w:rsidRDefault="0028446D" w:rsidP="0028446D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No.</w:t>
            </w:r>
          </w:p>
        </w:tc>
        <w:tc>
          <w:tcPr>
            <w:tcW w:w="1003" w:type="dxa"/>
            <w:shd w:val="clear" w:color="auto" w:fill="4C3D8E"/>
            <w:vAlign w:val="center"/>
          </w:tcPr>
          <w:p w14:paraId="181C3A18" w14:textId="5A0A6891" w:rsidR="0028446D" w:rsidRPr="00A44627" w:rsidRDefault="0028446D" w:rsidP="0028446D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28446D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KPIs Code</w:t>
            </w:r>
          </w:p>
        </w:tc>
        <w:tc>
          <w:tcPr>
            <w:tcW w:w="1733" w:type="dxa"/>
            <w:shd w:val="clear" w:color="auto" w:fill="4C3D8E"/>
            <w:vAlign w:val="center"/>
          </w:tcPr>
          <w:p w14:paraId="0DED5FD9" w14:textId="128A9AE5" w:rsidR="0028446D" w:rsidRPr="00A44627" w:rsidRDefault="0028446D" w:rsidP="0028446D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28446D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KPIs</w:t>
            </w:r>
          </w:p>
        </w:tc>
        <w:tc>
          <w:tcPr>
            <w:tcW w:w="1869" w:type="dxa"/>
            <w:shd w:val="clear" w:color="auto" w:fill="4C3D8E"/>
            <w:vAlign w:val="center"/>
          </w:tcPr>
          <w:p w14:paraId="6682B2FD" w14:textId="24FAB0FB" w:rsidR="0028446D" w:rsidRPr="00917826" w:rsidRDefault="00B230F3" w:rsidP="0028446D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917826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Target</w:t>
            </w:r>
            <w:r w:rsidR="00EA46A9" w:rsidRPr="00917826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ed</w:t>
            </w:r>
            <w:r w:rsidRPr="00917826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 xml:space="preserve"> Level</w:t>
            </w:r>
          </w:p>
        </w:tc>
        <w:tc>
          <w:tcPr>
            <w:tcW w:w="1744" w:type="dxa"/>
            <w:shd w:val="clear" w:color="auto" w:fill="4C3D8E"/>
            <w:vAlign w:val="center"/>
          </w:tcPr>
          <w:p w14:paraId="3F1985BA" w14:textId="17D43C72" w:rsidR="0028446D" w:rsidRPr="00A44627" w:rsidRDefault="0028446D" w:rsidP="0028446D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28446D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Measurement Methods</w:t>
            </w:r>
          </w:p>
        </w:tc>
        <w:tc>
          <w:tcPr>
            <w:tcW w:w="1899" w:type="dxa"/>
            <w:shd w:val="clear" w:color="auto" w:fill="4C3D8E"/>
            <w:vAlign w:val="center"/>
          </w:tcPr>
          <w:p w14:paraId="512C0709" w14:textId="0BFB90DB" w:rsidR="0028446D" w:rsidRPr="00A44627" w:rsidRDefault="0028446D" w:rsidP="0028446D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28446D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Measurement Time</w:t>
            </w:r>
          </w:p>
        </w:tc>
      </w:tr>
      <w:tr w:rsidR="00A44627" w:rsidRPr="00A44627" w14:paraId="30B2838F" w14:textId="77777777" w:rsidTr="0028446D">
        <w:trPr>
          <w:tblCellSpacing w:w="7" w:type="dxa"/>
          <w:jc w:val="center"/>
        </w:trPr>
        <w:tc>
          <w:tcPr>
            <w:tcW w:w="696" w:type="dxa"/>
            <w:shd w:val="clear" w:color="auto" w:fill="52B5C2"/>
            <w:vAlign w:val="center"/>
          </w:tcPr>
          <w:p w14:paraId="040EA13D" w14:textId="48A9937E" w:rsidR="00A44627" w:rsidRPr="00A44627" w:rsidRDefault="0021721A" w:rsidP="0028446D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1</w:t>
            </w:r>
          </w:p>
        </w:tc>
        <w:tc>
          <w:tcPr>
            <w:tcW w:w="1003" w:type="dxa"/>
            <w:shd w:val="clear" w:color="auto" w:fill="F2F2F2" w:themeFill="background1" w:themeFillShade="F2"/>
          </w:tcPr>
          <w:p w14:paraId="404C5E87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33" w:type="dxa"/>
            <w:shd w:val="clear" w:color="auto" w:fill="F2F2F2" w:themeFill="background1" w:themeFillShade="F2"/>
          </w:tcPr>
          <w:p w14:paraId="4CD331D1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69" w:type="dxa"/>
            <w:shd w:val="clear" w:color="auto" w:fill="F2F2F2" w:themeFill="background1" w:themeFillShade="F2"/>
          </w:tcPr>
          <w:p w14:paraId="5D2AF16C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44" w:type="dxa"/>
            <w:shd w:val="clear" w:color="auto" w:fill="F2F2F2" w:themeFill="background1" w:themeFillShade="F2"/>
          </w:tcPr>
          <w:p w14:paraId="537C958C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99" w:type="dxa"/>
            <w:shd w:val="clear" w:color="auto" w:fill="F2F2F2" w:themeFill="background1" w:themeFillShade="F2"/>
          </w:tcPr>
          <w:p w14:paraId="6D82097A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</w:tr>
      <w:tr w:rsidR="00A44627" w:rsidRPr="00A44627" w14:paraId="2246CCF0" w14:textId="77777777" w:rsidTr="0028446D">
        <w:trPr>
          <w:tblCellSpacing w:w="7" w:type="dxa"/>
          <w:jc w:val="center"/>
        </w:trPr>
        <w:tc>
          <w:tcPr>
            <w:tcW w:w="696" w:type="dxa"/>
            <w:shd w:val="clear" w:color="auto" w:fill="52B5C2"/>
            <w:vAlign w:val="center"/>
          </w:tcPr>
          <w:p w14:paraId="4B6DD0B4" w14:textId="2C8C1953" w:rsidR="00A44627" w:rsidRPr="00A44627" w:rsidRDefault="0021721A" w:rsidP="0028446D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2</w:t>
            </w:r>
          </w:p>
        </w:tc>
        <w:tc>
          <w:tcPr>
            <w:tcW w:w="1003" w:type="dxa"/>
            <w:shd w:val="clear" w:color="auto" w:fill="D9D9D9" w:themeFill="background1" w:themeFillShade="D9"/>
          </w:tcPr>
          <w:p w14:paraId="4EEC555E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33" w:type="dxa"/>
            <w:shd w:val="clear" w:color="auto" w:fill="D9D9D9" w:themeFill="background1" w:themeFillShade="D9"/>
          </w:tcPr>
          <w:p w14:paraId="5B93D808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69" w:type="dxa"/>
            <w:shd w:val="clear" w:color="auto" w:fill="D9D9D9" w:themeFill="background1" w:themeFillShade="D9"/>
          </w:tcPr>
          <w:p w14:paraId="51D37F6D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44" w:type="dxa"/>
            <w:shd w:val="clear" w:color="auto" w:fill="D9D9D9" w:themeFill="background1" w:themeFillShade="D9"/>
          </w:tcPr>
          <w:p w14:paraId="39CC4E3E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99" w:type="dxa"/>
            <w:shd w:val="clear" w:color="auto" w:fill="D9D9D9" w:themeFill="background1" w:themeFillShade="D9"/>
          </w:tcPr>
          <w:p w14:paraId="6DE26B99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</w:tr>
      <w:tr w:rsidR="00A44627" w:rsidRPr="00A44627" w14:paraId="0634CE8D" w14:textId="77777777" w:rsidTr="0028446D">
        <w:trPr>
          <w:tblCellSpacing w:w="7" w:type="dxa"/>
          <w:jc w:val="center"/>
        </w:trPr>
        <w:tc>
          <w:tcPr>
            <w:tcW w:w="696" w:type="dxa"/>
            <w:shd w:val="clear" w:color="auto" w:fill="52B5C2"/>
            <w:vAlign w:val="center"/>
          </w:tcPr>
          <w:p w14:paraId="1130CC83" w14:textId="15B442BF" w:rsidR="00A44627" w:rsidRPr="00A44627" w:rsidRDefault="0021721A" w:rsidP="0028446D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3</w:t>
            </w:r>
          </w:p>
        </w:tc>
        <w:tc>
          <w:tcPr>
            <w:tcW w:w="1003" w:type="dxa"/>
            <w:shd w:val="clear" w:color="auto" w:fill="F2F2F2" w:themeFill="background1" w:themeFillShade="F2"/>
          </w:tcPr>
          <w:p w14:paraId="18226F58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33" w:type="dxa"/>
            <w:shd w:val="clear" w:color="auto" w:fill="F2F2F2" w:themeFill="background1" w:themeFillShade="F2"/>
          </w:tcPr>
          <w:p w14:paraId="7C164DD2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69" w:type="dxa"/>
            <w:shd w:val="clear" w:color="auto" w:fill="F2F2F2" w:themeFill="background1" w:themeFillShade="F2"/>
          </w:tcPr>
          <w:p w14:paraId="7EB45CBC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44" w:type="dxa"/>
            <w:shd w:val="clear" w:color="auto" w:fill="F2F2F2" w:themeFill="background1" w:themeFillShade="F2"/>
          </w:tcPr>
          <w:p w14:paraId="6856846B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99" w:type="dxa"/>
            <w:shd w:val="clear" w:color="auto" w:fill="F2F2F2" w:themeFill="background1" w:themeFillShade="F2"/>
          </w:tcPr>
          <w:p w14:paraId="5A22DAE8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</w:tr>
      <w:tr w:rsidR="00A44627" w:rsidRPr="00A44627" w14:paraId="63427558" w14:textId="77777777" w:rsidTr="0028446D">
        <w:trPr>
          <w:tblCellSpacing w:w="7" w:type="dxa"/>
          <w:jc w:val="center"/>
        </w:trPr>
        <w:tc>
          <w:tcPr>
            <w:tcW w:w="696" w:type="dxa"/>
            <w:shd w:val="clear" w:color="auto" w:fill="52B5C2"/>
            <w:vAlign w:val="center"/>
          </w:tcPr>
          <w:p w14:paraId="32E4A9A7" w14:textId="3F7158B4" w:rsidR="00A44627" w:rsidRPr="00A44627" w:rsidRDefault="0021721A" w:rsidP="0028446D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4</w:t>
            </w:r>
          </w:p>
        </w:tc>
        <w:tc>
          <w:tcPr>
            <w:tcW w:w="1003" w:type="dxa"/>
            <w:shd w:val="clear" w:color="auto" w:fill="D9D9D9" w:themeFill="background1" w:themeFillShade="D9"/>
          </w:tcPr>
          <w:p w14:paraId="094D2883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33" w:type="dxa"/>
            <w:shd w:val="clear" w:color="auto" w:fill="D9D9D9" w:themeFill="background1" w:themeFillShade="D9"/>
          </w:tcPr>
          <w:p w14:paraId="7017EFF2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69" w:type="dxa"/>
            <w:shd w:val="clear" w:color="auto" w:fill="D9D9D9" w:themeFill="background1" w:themeFillShade="D9"/>
          </w:tcPr>
          <w:p w14:paraId="615D0641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44" w:type="dxa"/>
            <w:shd w:val="clear" w:color="auto" w:fill="D9D9D9" w:themeFill="background1" w:themeFillShade="D9"/>
          </w:tcPr>
          <w:p w14:paraId="48C5E8D1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99" w:type="dxa"/>
            <w:shd w:val="clear" w:color="auto" w:fill="D9D9D9" w:themeFill="background1" w:themeFillShade="D9"/>
          </w:tcPr>
          <w:p w14:paraId="6B8187C5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</w:tr>
      <w:tr w:rsidR="00A44627" w:rsidRPr="00A44627" w14:paraId="23413EBD" w14:textId="77777777" w:rsidTr="0028446D">
        <w:trPr>
          <w:tblCellSpacing w:w="7" w:type="dxa"/>
          <w:jc w:val="center"/>
        </w:trPr>
        <w:tc>
          <w:tcPr>
            <w:tcW w:w="696" w:type="dxa"/>
            <w:shd w:val="clear" w:color="auto" w:fill="52B5C2"/>
            <w:vAlign w:val="center"/>
          </w:tcPr>
          <w:p w14:paraId="079C96A6" w14:textId="7A64B785" w:rsidR="00A44627" w:rsidRPr="00A44627" w:rsidRDefault="0021721A" w:rsidP="0028446D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5</w:t>
            </w:r>
          </w:p>
        </w:tc>
        <w:tc>
          <w:tcPr>
            <w:tcW w:w="1003" w:type="dxa"/>
            <w:shd w:val="clear" w:color="auto" w:fill="F2F2F2" w:themeFill="background1" w:themeFillShade="F2"/>
          </w:tcPr>
          <w:p w14:paraId="1D4C2471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33" w:type="dxa"/>
            <w:shd w:val="clear" w:color="auto" w:fill="F2F2F2" w:themeFill="background1" w:themeFillShade="F2"/>
          </w:tcPr>
          <w:p w14:paraId="0D1EB721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69" w:type="dxa"/>
            <w:shd w:val="clear" w:color="auto" w:fill="F2F2F2" w:themeFill="background1" w:themeFillShade="F2"/>
          </w:tcPr>
          <w:p w14:paraId="6E6429AD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44" w:type="dxa"/>
            <w:shd w:val="clear" w:color="auto" w:fill="F2F2F2" w:themeFill="background1" w:themeFillShade="F2"/>
          </w:tcPr>
          <w:p w14:paraId="139FD700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99" w:type="dxa"/>
            <w:shd w:val="clear" w:color="auto" w:fill="F2F2F2" w:themeFill="background1" w:themeFillShade="F2"/>
          </w:tcPr>
          <w:p w14:paraId="7607C5EE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</w:tr>
      <w:tr w:rsidR="00A44627" w:rsidRPr="00A44627" w14:paraId="74391A11" w14:textId="77777777" w:rsidTr="0028446D">
        <w:trPr>
          <w:tblCellSpacing w:w="7" w:type="dxa"/>
          <w:jc w:val="center"/>
        </w:trPr>
        <w:tc>
          <w:tcPr>
            <w:tcW w:w="696" w:type="dxa"/>
            <w:shd w:val="clear" w:color="auto" w:fill="52B5C2"/>
            <w:vAlign w:val="center"/>
          </w:tcPr>
          <w:p w14:paraId="19109521" w14:textId="77777777" w:rsidR="00A44627" w:rsidRPr="00A44627" w:rsidRDefault="00A44627" w:rsidP="0028446D">
            <w:pPr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</w:pPr>
            <w:r w:rsidRPr="00A44627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......</w:t>
            </w:r>
          </w:p>
        </w:tc>
        <w:tc>
          <w:tcPr>
            <w:tcW w:w="1003" w:type="dxa"/>
            <w:shd w:val="clear" w:color="auto" w:fill="D9D9D9" w:themeFill="background1" w:themeFillShade="D9"/>
          </w:tcPr>
          <w:p w14:paraId="2C35DCDE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33" w:type="dxa"/>
            <w:shd w:val="clear" w:color="auto" w:fill="D9D9D9" w:themeFill="background1" w:themeFillShade="D9"/>
          </w:tcPr>
          <w:p w14:paraId="29670E3C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69" w:type="dxa"/>
            <w:shd w:val="clear" w:color="auto" w:fill="D9D9D9" w:themeFill="background1" w:themeFillShade="D9"/>
          </w:tcPr>
          <w:p w14:paraId="7199E89D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744" w:type="dxa"/>
            <w:shd w:val="clear" w:color="auto" w:fill="D9D9D9" w:themeFill="background1" w:themeFillShade="D9"/>
          </w:tcPr>
          <w:p w14:paraId="387DC08D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  <w:tc>
          <w:tcPr>
            <w:tcW w:w="1899" w:type="dxa"/>
            <w:shd w:val="clear" w:color="auto" w:fill="D9D9D9" w:themeFill="background1" w:themeFillShade="D9"/>
          </w:tcPr>
          <w:p w14:paraId="4B50C241" w14:textId="77777777" w:rsidR="00A44627" w:rsidRPr="00A44627" w:rsidRDefault="00A44627" w:rsidP="0028446D">
            <w:pPr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  <w:lang w:bidi="ar-EG"/>
              </w:rPr>
            </w:pPr>
          </w:p>
        </w:tc>
      </w:tr>
    </w:tbl>
    <w:p w14:paraId="5EB2CB3C" w14:textId="290119BC" w:rsidR="003A4ABD" w:rsidRPr="00A44627" w:rsidRDefault="0028446D" w:rsidP="0028446D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EG"/>
        </w:rPr>
      </w:pPr>
      <w:r w:rsidRPr="0028446D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  <w:lang w:bidi="ar-EG"/>
        </w:rPr>
        <w:t xml:space="preserve">* </w:t>
      </w:r>
      <w:r w:rsidRPr="0028446D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lang w:bidi="ar-EG"/>
        </w:rPr>
        <w:t>including KPIs required by NCAAA</w:t>
      </w:r>
    </w:p>
    <w:p w14:paraId="679DB350" w14:textId="77777777" w:rsidR="00A44627" w:rsidRPr="00917826" w:rsidRDefault="00A44627" w:rsidP="00917826">
      <w:pPr>
        <w:autoSpaceDE w:val="0"/>
        <w:autoSpaceDN w:val="0"/>
        <w:bidi/>
        <w:adjustRightInd w:val="0"/>
        <w:spacing w:after="170" w:line="288" w:lineRule="auto"/>
        <w:jc w:val="right"/>
        <w:textAlignment w:val="center"/>
        <w:rPr>
          <w:rStyle w:val="a"/>
          <w:rFonts w:ascii="DIN NEXT™ ARABIC BOLD" w:hAnsi="DIN NEXT™ ARABIC BOLD" w:cs="DIN NEXT™ ARABIC BOLD"/>
          <w:color w:val="4C3D8E"/>
          <w:sz w:val="10"/>
          <w:szCs w:val="10"/>
          <w:rtl/>
          <w:lang w:bidi="ar-YE"/>
        </w:rPr>
      </w:pPr>
    </w:p>
    <w:p w14:paraId="5061A3F0" w14:textId="04E16A1F" w:rsidR="0028446D" w:rsidRDefault="00ED6EAB" w:rsidP="004F01E4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  <w:bookmarkStart w:id="10" w:name="_Ref115687759"/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lastRenderedPageBreak/>
        <w:t>H</w:t>
      </w:r>
      <w:r w:rsidR="0028446D" w:rsidRPr="00F758E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. </w:t>
      </w:r>
      <w:r w:rsidR="0028446D" w:rsidRPr="0028446D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Specification Approval Data</w:t>
      </w:r>
      <w:r w:rsidR="0028446D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:</w:t>
      </w:r>
      <w:bookmarkEnd w:id="10"/>
      <w:r w:rsidR="0028446D" w:rsidRPr="00F758E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 </w:t>
      </w:r>
    </w:p>
    <w:tbl>
      <w:tblPr>
        <w:tblStyle w:val="TableGrid"/>
        <w:tblW w:w="5000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2786"/>
        <w:gridCol w:w="6234"/>
      </w:tblGrid>
      <w:tr w:rsidR="00A44627" w:rsidRPr="00A44627" w14:paraId="00B22C97" w14:textId="77777777" w:rsidTr="00205589">
        <w:trPr>
          <w:trHeight w:val="534"/>
          <w:tblCellSpacing w:w="7" w:type="dxa"/>
          <w:jc w:val="center"/>
        </w:trPr>
        <w:tc>
          <w:tcPr>
            <w:tcW w:w="1533" w:type="pct"/>
            <w:shd w:val="clear" w:color="auto" w:fill="4C3D8E"/>
            <w:vAlign w:val="center"/>
          </w:tcPr>
          <w:p w14:paraId="2E13F7F3" w14:textId="71C12C55" w:rsidR="00A44627" w:rsidRPr="00A44627" w:rsidRDefault="00205589" w:rsidP="00205589">
            <w:pPr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</w:pPr>
            <w:r w:rsidRPr="00205589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</w:rPr>
              <w:t>Council / Committee</w:t>
            </w:r>
          </w:p>
        </w:tc>
        <w:tc>
          <w:tcPr>
            <w:tcW w:w="3444" w:type="pct"/>
            <w:shd w:val="clear" w:color="auto" w:fill="F2F2F2" w:themeFill="background1" w:themeFillShade="F2"/>
            <w:vAlign w:val="center"/>
          </w:tcPr>
          <w:p w14:paraId="4F1C0329" w14:textId="77777777" w:rsidR="00A44627" w:rsidRPr="00A44627" w:rsidRDefault="00A44627" w:rsidP="00205589">
            <w:pPr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  <w:lang w:bidi="ar-EG"/>
              </w:rPr>
            </w:pPr>
          </w:p>
        </w:tc>
      </w:tr>
      <w:tr w:rsidR="00205589" w:rsidRPr="00A44627" w14:paraId="22822195" w14:textId="77777777" w:rsidTr="00205589">
        <w:trPr>
          <w:trHeight w:val="519"/>
          <w:tblCellSpacing w:w="7" w:type="dxa"/>
          <w:jc w:val="center"/>
        </w:trPr>
        <w:tc>
          <w:tcPr>
            <w:tcW w:w="1533" w:type="pct"/>
            <w:shd w:val="clear" w:color="auto" w:fill="4C3D8E"/>
            <w:vAlign w:val="center"/>
          </w:tcPr>
          <w:p w14:paraId="4E655786" w14:textId="327E4E05" w:rsidR="00205589" w:rsidRPr="00A44627" w:rsidRDefault="00205589" w:rsidP="00205589">
            <w:pPr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</w:pPr>
            <w:r w:rsidRPr="00205589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</w:rPr>
              <w:t>Reference No.</w:t>
            </w:r>
          </w:p>
        </w:tc>
        <w:tc>
          <w:tcPr>
            <w:tcW w:w="3444" w:type="pct"/>
            <w:shd w:val="clear" w:color="auto" w:fill="D9D9D9" w:themeFill="background1" w:themeFillShade="D9"/>
            <w:vAlign w:val="center"/>
          </w:tcPr>
          <w:p w14:paraId="20DB9224" w14:textId="77777777" w:rsidR="00205589" w:rsidRPr="00A44627" w:rsidRDefault="00205589" w:rsidP="00205589">
            <w:pPr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</w:rPr>
            </w:pPr>
          </w:p>
        </w:tc>
      </w:tr>
      <w:tr w:rsidR="00205589" w:rsidRPr="00A44627" w14:paraId="25E0C5BD" w14:textId="77777777" w:rsidTr="00205589">
        <w:trPr>
          <w:trHeight w:val="501"/>
          <w:tblCellSpacing w:w="7" w:type="dxa"/>
          <w:jc w:val="center"/>
        </w:trPr>
        <w:tc>
          <w:tcPr>
            <w:tcW w:w="1533" w:type="pct"/>
            <w:shd w:val="clear" w:color="auto" w:fill="4C3D8E"/>
            <w:vAlign w:val="center"/>
          </w:tcPr>
          <w:p w14:paraId="754F14F0" w14:textId="0618A50D" w:rsidR="00205589" w:rsidRPr="00A44627" w:rsidRDefault="00205589" w:rsidP="00205589">
            <w:pPr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</w:pPr>
            <w:r w:rsidRPr="00205589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</w:rPr>
              <w:t>Date</w:t>
            </w:r>
          </w:p>
        </w:tc>
        <w:tc>
          <w:tcPr>
            <w:tcW w:w="3444" w:type="pct"/>
            <w:shd w:val="clear" w:color="auto" w:fill="F2F2F2" w:themeFill="background1" w:themeFillShade="F2"/>
            <w:vAlign w:val="center"/>
          </w:tcPr>
          <w:p w14:paraId="75E323C9" w14:textId="77777777" w:rsidR="00205589" w:rsidRPr="00A44627" w:rsidRDefault="00205589" w:rsidP="00205589">
            <w:pPr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</w:rPr>
            </w:pPr>
          </w:p>
        </w:tc>
      </w:tr>
    </w:tbl>
    <w:p w14:paraId="06FC440F" w14:textId="22B6B165" w:rsidR="00D3538B" w:rsidRDefault="00D3538B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094E7A4E" w14:textId="3BDEDBBB" w:rsidR="003A4ABD" w:rsidRDefault="003A4ABD" w:rsidP="00917826">
      <w:pP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sectPr w:rsidR="003A4ABD" w:rsidSect="001E4F95">
      <w:headerReference w:type="default" r:id="rId13"/>
      <w:footerReference w:type="default" r:id="rId14"/>
      <w:headerReference w:type="first" r:id="rId15"/>
      <w:pgSz w:w="11906" w:h="16838" w:code="9"/>
      <w:pgMar w:top="1620" w:right="1440" w:bottom="1170" w:left="1440" w:header="720" w:footer="28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33084" w14:textId="77777777" w:rsidR="001143D9" w:rsidRDefault="001143D9" w:rsidP="00EE490F">
      <w:pPr>
        <w:spacing w:after="0" w:line="240" w:lineRule="auto"/>
      </w:pPr>
      <w:r>
        <w:separator/>
      </w:r>
    </w:p>
  </w:endnote>
  <w:endnote w:type="continuationSeparator" w:id="0">
    <w:p w14:paraId="527D8262" w14:textId="77777777" w:rsidR="001143D9" w:rsidRDefault="001143D9" w:rsidP="00EE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NEXT™ ARABIC MEDIUM">
    <w:panose1 w:val="020B0603020203050203"/>
    <w:charset w:val="00"/>
    <w:family w:val="swiss"/>
    <w:pitch w:val="variable"/>
    <w:sig w:usb0="800020AF" w:usb1="C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XtManalBLack">
    <w:charset w:val="02"/>
    <w:family w:val="auto"/>
    <w:pitch w:val="variable"/>
    <w:sig w:usb0="00000003" w:usb1="10000000" w:usb2="00000000" w:usb3="00000000" w:csb0="80000001" w:csb1="00000000"/>
  </w:font>
  <w:font w:name="AXtManalBold">
    <w:charset w:val="02"/>
    <w:family w:val="auto"/>
    <w:pitch w:val="variable"/>
    <w:sig w:usb0="00000003" w:usb1="10000000" w:usb2="00000000" w:usb3="00000000" w:csb0="80000001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™ ARABIC BOLD">
    <w:panose1 w:val="020B0803020203050203"/>
    <w:charset w:val="00"/>
    <w:family w:val="swiss"/>
    <w:pitch w:val="variable"/>
    <w:sig w:usb0="800020AF" w:usb1="C000A04A" w:usb2="00000008" w:usb3="00000000" w:csb0="00000041" w:csb1="00000000"/>
  </w:font>
  <w:font w:name="DIN NEXT™ ARABIC REGULAR">
    <w:panose1 w:val="020B0503020203050203"/>
    <w:charset w:val="00"/>
    <w:family w:val="swiss"/>
    <w:pitch w:val="variable"/>
    <w:sig w:usb0="800020AF" w:usb1="C000A04A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IN NEXT™ ARABIC LIGHT">
    <w:panose1 w:val="020B0303020203050203"/>
    <w:charset w:val="B2"/>
    <w:family w:val="swiss"/>
    <w:pitch w:val="variable"/>
    <w:sig w:usb0="800020AF" w:usb1="C000A04A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180581"/>
      <w:docPartObj>
        <w:docPartGallery w:val="Page Numbers (Bottom of Page)"/>
        <w:docPartUnique/>
      </w:docPartObj>
    </w:sdtPr>
    <w:sdtEndPr>
      <w:rPr>
        <w:rFonts w:ascii="DIN NEXT™ ARABIC REGULAR" w:hAnsi="DIN NEXT™ ARABIC REGULAR" w:cs="DIN NEXT™ ARABIC REGULAR"/>
        <w:noProof/>
      </w:rPr>
    </w:sdtEndPr>
    <w:sdtContent>
      <w:p w14:paraId="619D58BF" w14:textId="09A70246" w:rsidR="0012702F" w:rsidRDefault="0012702F">
        <w:pPr>
          <w:pStyle w:val="Footer"/>
          <w:jc w:val="center"/>
        </w:pP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begin"/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instrText xml:space="preserve"> PAGE   \* MERGEFORMAT </w:instrText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separate"/>
        </w:r>
        <w:r w:rsidR="00E8132B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t>2</w:t>
        </w:r>
        <w:r w:rsidRPr="003A4ABD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fldChar w:fldCharType="end"/>
        </w:r>
      </w:p>
    </w:sdtContent>
  </w:sdt>
  <w:p w14:paraId="4338067A" w14:textId="77777777" w:rsidR="0012702F" w:rsidRDefault="00127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728AB" w14:textId="77777777" w:rsidR="001143D9" w:rsidRDefault="001143D9" w:rsidP="00EE490F">
      <w:pPr>
        <w:spacing w:after="0" w:line="240" w:lineRule="auto"/>
      </w:pPr>
      <w:r>
        <w:separator/>
      </w:r>
    </w:p>
  </w:footnote>
  <w:footnote w:type="continuationSeparator" w:id="0">
    <w:p w14:paraId="51CFF95C" w14:textId="77777777" w:rsidR="001143D9" w:rsidRDefault="001143D9" w:rsidP="00EE4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7089" w14:textId="7DF456C1" w:rsidR="0012702F" w:rsidRDefault="00744198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1B11B08" wp14:editId="5B56BE66">
          <wp:simplePos x="0" y="0"/>
          <wp:positionH relativeFrom="page">
            <wp:posOffset>19050</wp:posOffset>
          </wp:positionH>
          <wp:positionV relativeFrom="paragraph">
            <wp:posOffset>-447675</wp:posOffset>
          </wp:positionV>
          <wp:extent cx="7547973" cy="10672427"/>
          <wp:effectExtent l="0" t="0" r="0" b="0"/>
          <wp:wrapNone/>
          <wp:docPr id="1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صورة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973" cy="10672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B2C78" w14:textId="77777777" w:rsidR="00943B1E" w:rsidRDefault="00943B1E">
    <w:pPr>
      <w:pStyle w:val="Header"/>
      <w:rPr>
        <w:noProof/>
      </w:rPr>
    </w:pPr>
  </w:p>
  <w:p w14:paraId="6B31CE63" w14:textId="7985DAB8" w:rsidR="00943B1E" w:rsidRDefault="00943B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52CA"/>
    <w:multiLevelType w:val="hybridMultilevel"/>
    <w:tmpl w:val="E4564D0C"/>
    <w:lvl w:ilvl="0" w:tplc="36362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610"/>
    <w:multiLevelType w:val="hybridMultilevel"/>
    <w:tmpl w:val="F0E40C5E"/>
    <w:lvl w:ilvl="0" w:tplc="F4423EC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F678BC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BC489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4FF7E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B6404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7A9CD6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B80A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B0F47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CBE5A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B7F64"/>
    <w:multiLevelType w:val="hybridMultilevel"/>
    <w:tmpl w:val="01AA1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B0086"/>
    <w:multiLevelType w:val="hybridMultilevel"/>
    <w:tmpl w:val="C35E7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C3E4F"/>
    <w:multiLevelType w:val="hybridMultilevel"/>
    <w:tmpl w:val="3684D5E2"/>
    <w:lvl w:ilvl="0" w:tplc="D634312C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724CD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5225E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6C929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A0DD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E8BC6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E2944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A4C0F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1496D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F3B75"/>
    <w:multiLevelType w:val="hybridMultilevel"/>
    <w:tmpl w:val="6202459E"/>
    <w:lvl w:ilvl="0" w:tplc="113A213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448AC7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462EA2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D90E9A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B72A5E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0D02DE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F2BE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C14FFC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A60BB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8C2FD0"/>
    <w:multiLevelType w:val="hybridMultilevel"/>
    <w:tmpl w:val="E1B21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87F49"/>
    <w:multiLevelType w:val="hybridMultilevel"/>
    <w:tmpl w:val="DF265A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D3406"/>
    <w:multiLevelType w:val="hybridMultilevel"/>
    <w:tmpl w:val="1A18710C"/>
    <w:lvl w:ilvl="0" w:tplc="542210B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E421840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02AD3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CF44F4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B18DCE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F206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FAB1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45235E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44E65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592B83"/>
    <w:multiLevelType w:val="hybridMultilevel"/>
    <w:tmpl w:val="1098EE32"/>
    <w:lvl w:ilvl="0" w:tplc="AA5C20E2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25C11"/>
    <w:multiLevelType w:val="hybridMultilevel"/>
    <w:tmpl w:val="61E4CC7A"/>
    <w:lvl w:ilvl="0" w:tplc="0926548E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EC3A1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22A8E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342D1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D01ECE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813BA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28F2F8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A8B1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1CED3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553D8"/>
    <w:multiLevelType w:val="hybridMultilevel"/>
    <w:tmpl w:val="05EEE95A"/>
    <w:lvl w:ilvl="0" w:tplc="B19C1E12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FFFFF" w:themeColor="background1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971E29"/>
    <w:multiLevelType w:val="hybridMultilevel"/>
    <w:tmpl w:val="78106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2761E"/>
    <w:multiLevelType w:val="hybridMultilevel"/>
    <w:tmpl w:val="3D78A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6523B"/>
    <w:multiLevelType w:val="hybridMultilevel"/>
    <w:tmpl w:val="DC3A4232"/>
    <w:lvl w:ilvl="0" w:tplc="0BD8B16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C8954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EE886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BA17D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34A97A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3A9DB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A098E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3AB69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4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F46A2"/>
    <w:multiLevelType w:val="hybridMultilevel"/>
    <w:tmpl w:val="1528065E"/>
    <w:lvl w:ilvl="0" w:tplc="EBCA55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DIN NEXT™ ARABIC MEDIUM" w:hint="default"/>
        <w:color w:val="FFFF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124B9"/>
    <w:multiLevelType w:val="hybridMultilevel"/>
    <w:tmpl w:val="21F2C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033186"/>
    <w:multiLevelType w:val="hybridMultilevel"/>
    <w:tmpl w:val="5AECA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A6D11"/>
    <w:multiLevelType w:val="hybridMultilevel"/>
    <w:tmpl w:val="07B86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73B88"/>
    <w:multiLevelType w:val="hybridMultilevel"/>
    <w:tmpl w:val="A3F0C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5284C"/>
    <w:multiLevelType w:val="hybridMultilevel"/>
    <w:tmpl w:val="4A2A810C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1" w15:restartNumberingAfterBreak="0">
    <w:nsid w:val="58061C24"/>
    <w:multiLevelType w:val="hybridMultilevel"/>
    <w:tmpl w:val="82E2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36228"/>
    <w:multiLevelType w:val="hybridMultilevel"/>
    <w:tmpl w:val="E39C9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5688B"/>
    <w:multiLevelType w:val="hybridMultilevel"/>
    <w:tmpl w:val="D5885878"/>
    <w:lvl w:ilvl="0" w:tplc="E53CE44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7564C4"/>
    <w:multiLevelType w:val="hybridMultilevel"/>
    <w:tmpl w:val="FAA63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B023D"/>
    <w:multiLevelType w:val="hybridMultilevel"/>
    <w:tmpl w:val="02DE6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417B5"/>
    <w:multiLevelType w:val="hybridMultilevel"/>
    <w:tmpl w:val="3FB2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17522"/>
    <w:multiLevelType w:val="hybridMultilevel"/>
    <w:tmpl w:val="2C74D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F152F3"/>
    <w:multiLevelType w:val="hybridMultilevel"/>
    <w:tmpl w:val="0032EE8A"/>
    <w:lvl w:ilvl="0" w:tplc="BA280A38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4BB32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C6B08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8698A6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3224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3E283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CC73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7A387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80A63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B818B4"/>
    <w:multiLevelType w:val="hybridMultilevel"/>
    <w:tmpl w:val="E7705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312399">
    <w:abstractNumId w:val="25"/>
  </w:num>
  <w:num w:numId="2" w16cid:durableId="698704228">
    <w:abstractNumId w:val="22"/>
  </w:num>
  <w:num w:numId="3" w16cid:durableId="592709830">
    <w:abstractNumId w:val="26"/>
  </w:num>
  <w:num w:numId="4" w16cid:durableId="900139677">
    <w:abstractNumId w:val="29"/>
  </w:num>
  <w:num w:numId="5" w16cid:durableId="888997809">
    <w:abstractNumId w:val="15"/>
  </w:num>
  <w:num w:numId="6" w16cid:durableId="1747874486">
    <w:abstractNumId w:val="28"/>
  </w:num>
  <w:num w:numId="7" w16cid:durableId="609632389">
    <w:abstractNumId w:val="14"/>
  </w:num>
  <w:num w:numId="8" w16cid:durableId="547226126">
    <w:abstractNumId w:val="4"/>
  </w:num>
  <w:num w:numId="9" w16cid:durableId="1665354887">
    <w:abstractNumId w:val="10"/>
  </w:num>
  <w:num w:numId="10" w16cid:durableId="163277558">
    <w:abstractNumId w:val="1"/>
  </w:num>
  <w:num w:numId="11" w16cid:durableId="1946843984">
    <w:abstractNumId w:val="9"/>
  </w:num>
  <w:num w:numId="12" w16cid:durableId="233593824">
    <w:abstractNumId w:val="2"/>
  </w:num>
  <w:num w:numId="13" w16cid:durableId="1643389389">
    <w:abstractNumId w:val="5"/>
  </w:num>
  <w:num w:numId="14" w16cid:durableId="1435399216">
    <w:abstractNumId w:val="8"/>
  </w:num>
  <w:num w:numId="15" w16cid:durableId="1341857993">
    <w:abstractNumId w:val="21"/>
  </w:num>
  <w:num w:numId="16" w16cid:durableId="1435175226">
    <w:abstractNumId w:val="7"/>
  </w:num>
  <w:num w:numId="17" w16cid:durableId="653028843">
    <w:abstractNumId w:val="13"/>
  </w:num>
  <w:num w:numId="18" w16cid:durableId="905457633">
    <w:abstractNumId w:val="17"/>
  </w:num>
  <w:num w:numId="19" w16cid:durableId="1235969839">
    <w:abstractNumId w:val="24"/>
  </w:num>
  <w:num w:numId="20" w16cid:durableId="692000938">
    <w:abstractNumId w:val="12"/>
  </w:num>
  <w:num w:numId="21" w16cid:durableId="526605740">
    <w:abstractNumId w:val="19"/>
  </w:num>
  <w:num w:numId="22" w16cid:durableId="463237076">
    <w:abstractNumId w:val="20"/>
  </w:num>
  <w:num w:numId="23" w16cid:durableId="1575162205">
    <w:abstractNumId w:val="27"/>
  </w:num>
  <w:num w:numId="24" w16cid:durableId="910848924">
    <w:abstractNumId w:val="6"/>
  </w:num>
  <w:num w:numId="25" w16cid:durableId="1842692831">
    <w:abstractNumId w:val="16"/>
  </w:num>
  <w:num w:numId="26" w16cid:durableId="1993367325">
    <w:abstractNumId w:val="23"/>
  </w:num>
  <w:num w:numId="27" w16cid:durableId="1816676363">
    <w:abstractNumId w:val="11"/>
  </w:num>
  <w:num w:numId="28" w16cid:durableId="699622788">
    <w:abstractNumId w:val="0"/>
  </w:num>
  <w:num w:numId="29" w16cid:durableId="132672815">
    <w:abstractNumId w:val="3"/>
  </w:num>
  <w:num w:numId="30" w16cid:durableId="898396141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shwag S. shdaiyd">
    <w15:presenceInfo w15:providerId="AD" w15:userId="S-1-5-21-2411063874-488449627-3027057399-126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3NjY3MjU2MbO0NLZQ0lEKTi0uzszPAykwrAUAoepVFywAAAA="/>
  </w:docVars>
  <w:rsids>
    <w:rsidRoot w:val="00F236C3"/>
    <w:rsid w:val="000018E5"/>
    <w:rsid w:val="00010B0E"/>
    <w:rsid w:val="00011B3C"/>
    <w:rsid w:val="00025B3D"/>
    <w:rsid w:val="000263E2"/>
    <w:rsid w:val="00042349"/>
    <w:rsid w:val="000455C2"/>
    <w:rsid w:val="000473F6"/>
    <w:rsid w:val="000513CC"/>
    <w:rsid w:val="00060A9E"/>
    <w:rsid w:val="00085DEA"/>
    <w:rsid w:val="000973BC"/>
    <w:rsid w:val="000A15B4"/>
    <w:rsid w:val="000B279B"/>
    <w:rsid w:val="000B4BDF"/>
    <w:rsid w:val="000C0FCB"/>
    <w:rsid w:val="000C1F14"/>
    <w:rsid w:val="000D3603"/>
    <w:rsid w:val="000E2809"/>
    <w:rsid w:val="000F105E"/>
    <w:rsid w:val="001143D9"/>
    <w:rsid w:val="001223EF"/>
    <w:rsid w:val="00123EA4"/>
    <w:rsid w:val="00126020"/>
    <w:rsid w:val="0012702F"/>
    <w:rsid w:val="00131282"/>
    <w:rsid w:val="00131734"/>
    <w:rsid w:val="00137FF3"/>
    <w:rsid w:val="00143E31"/>
    <w:rsid w:val="001446ED"/>
    <w:rsid w:val="00147924"/>
    <w:rsid w:val="00160C76"/>
    <w:rsid w:val="001648F9"/>
    <w:rsid w:val="00170319"/>
    <w:rsid w:val="00173939"/>
    <w:rsid w:val="001855D7"/>
    <w:rsid w:val="001A0E5C"/>
    <w:rsid w:val="001A30FC"/>
    <w:rsid w:val="001B5D56"/>
    <w:rsid w:val="001C193F"/>
    <w:rsid w:val="001D13E9"/>
    <w:rsid w:val="001D2CD2"/>
    <w:rsid w:val="001D5443"/>
    <w:rsid w:val="001D739C"/>
    <w:rsid w:val="001E4F95"/>
    <w:rsid w:val="001F1144"/>
    <w:rsid w:val="001F34EE"/>
    <w:rsid w:val="00201859"/>
    <w:rsid w:val="00205589"/>
    <w:rsid w:val="00211939"/>
    <w:rsid w:val="0021721A"/>
    <w:rsid w:val="002176F6"/>
    <w:rsid w:val="0022791E"/>
    <w:rsid w:val="0024111A"/>
    <w:rsid w:val="002430CC"/>
    <w:rsid w:val="00246B98"/>
    <w:rsid w:val="00246F57"/>
    <w:rsid w:val="00251E09"/>
    <w:rsid w:val="0025417B"/>
    <w:rsid w:val="00254ADF"/>
    <w:rsid w:val="00254CAE"/>
    <w:rsid w:val="00254CE8"/>
    <w:rsid w:val="00256F95"/>
    <w:rsid w:val="00266508"/>
    <w:rsid w:val="002728E9"/>
    <w:rsid w:val="002761CB"/>
    <w:rsid w:val="002770DA"/>
    <w:rsid w:val="0028446D"/>
    <w:rsid w:val="00293830"/>
    <w:rsid w:val="00297214"/>
    <w:rsid w:val="002A0738"/>
    <w:rsid w:val="002A22D7"/>
    <w:rsid w:val="002A50D1"/>
    <w:rsid w:val="002A72AE"/>
    <w:rsid w:val="002C0FD2"/>
    <w:rsid w:val="002D35DE"/>
    <w:rsid w:val="002D4589"/>
    <w:rsid w:val="002E20E9"/>
    <w:rsid w:val="002E63AD"/>
    <w:rsid w:val="002F0BC0"/>
    <w:rsid w:val="002F1429"/>
    <w:rsid w:val="00307534"/>
    <w:rsid w:val="003233D6"/>
    <w:rsid w:val="00334BB2"/>
    <w:rsid w:val="003401C7"/>
    <w:rsid w:val="00352E47"/>
    <w:rsid w:val="00356BF2"/>
    <w:rsid w:val="00381C6A"/>
    <w:rsid w:val="003872F8"/>
    <w:rsid w:val="00393194"/>
    <w:rsid w:val="003A4ABD"/>
    <w:rsid w:val="003A762E"/>
    <w:rsid w:val="003B0D84"/>
    <w:rsid w:val="003B43C4"/>
    <w:rsid w:val="003B44D3"/>
    <w:rsid w:val="003C1003"/>
    <w:rsid w:val="003C54AD"/>
    <w:rsid w:val="003C63B5"/>
    <w:rsid w:val="003C7ADF"/>
    <w:rsid w:val="003D6D34"/>
    <w:rsid w:val="003E3915"/>
    <w:rsid w:val="003E48DE"/>
    <w:rsid w:val="003E5935"/>
    <w:rsid w:val="003F00A8"/>
    <w:rsid w:val="003F01A9"/>
    <w:rsid w:val="003F3E71"/>
    <w:rsid w:val="00401F9D"/>
    <w:rsid w:val="00402ECE"/>
    <w:rsid w:val="004128F8"/>
    <w:rsid w:val="0041561F"/>
    <w:rsid w:val="00425E24"/>
    <w:rsid w:val="00426A73"/>
    <w:rsid w:val="004403BE"/>
    <w:rsid w:val="004408AF"/>
    <w:rsid w:val="00447E86"/>
    <w:rsid w:val="0045485F"/>
    <w:rsid w:val="00461566"/>
    <w:rsid w:val="00464F77"/>
    <w:rsid w:val="00480045"/>
    <w:rsid w:val="004C5EBA"/>
    <w:rsid w:val="004D05F8"/>
    <w:rsid w:val="004D545F"/>
    <w:rsid w:val="004E2806"/>
    <w:rsid w:val="004F01E4"/>
    <w:rsid w:val="004F50F1"/>
    <w:rsid w:val="00500E1A"/>
    <w:rsid w:val="005031B0"/>
    <w:rsid w:val="0050660E"/>
    <w:rsid w:val="005104BB"/>
    <w:rsid w:val="00512A54"/>
    <w:rsid w:val="00512AB4"/>
    <w:rsid w:val="00515908"/>
    <w:rsid w:val="005217A2"/>
    <w:rsid w:val="00524C08"/>
    <w:rsid w:val="00545778"/>
    <w:rsid w:val="005508C6"/>
    <w:rsid w:val="00553B10"/>
    <w:rsid w:val="00555ECF"/>
    <w:rsid w:val="00561051"/>
    <w:rsid w:val="00561601"/>
    <w:rsid w:val="00561E71"/>
    <w:rsid w:val="005719C3"/>
    <w:rsid w:val="005766B3"/>
    <w:rsid w:val="005A146D"/>
    <w:rsid w:val="005A3524"/>
    <w:rsid w:val="005A7903"/>
    <w:rsid w:val="005A7B3E"/>
    <w:rsid w:val="005B1E8D"/>
    <w:rsid w:val="005B360D"/>
    <w:rsid w:val="005B4B63"/>
    <w:rsid w:val="005C3BB5"/>
    <w:rsid w:val="005D18A2"/>
    <w:rsid w:val="005E0544"/>
    <w:rsid w:val="005E3122"/>
    <w:rsid w:val="005E749B"/>
    <w:rsid w:val="005F2EDF"/>
    <w:rsid w:val="00607C3C"/>
    <w:rsid w:val="006114B6"/>
    <w:rsid w:val="0062026C"/>
    <w:rsid w:val="00630073"/>
    <w:rsid w:val="00631209"/>
    <w:rsid w:val="00640927"/>
    <w:rsid w:val="00656D60"/>
    <w:rsid w:val="00663CD1"/>
    <w:rsid w:val="0066519A"/>
    <w:rsid w:val="00683726"/>
    <w:rsid w:val="0069056D"/>
    <w:rsid w:val="00691524"/>
    <w:rsid w:val="00696A1F"/>
    <w:rsid w:val="00696F12"/>
    <w:rsid w:val="006B08C3"/>
    <w:rsid w:val="006B12D6"/>
    <w:rsid w:val="006B3CD5"/>
    <w:rsid w:val="006C5E3A"/>
    <w:rsid w:val="006F1689"/>
    <w:rsid w:val="006F4DD7"/>
    <w:rsid w:val="00701F5C"/>
    <w:rsid w:val="007065FD"/>
    <w:rsid w:val="00707DB8"/>
    <w:rsid w:val="00711EE8"/>
    <w:rsid w:val="00723870"/>
    <w:rsid w:val="00727F53"/>
    <w:rsid w:val="00744198"/>
    <w:rsid w:val="007529C9"/>
    <w:rsid w:val="007567CB"/>
    <w:rsid w:val="00761B28"/>
    <w:rsid w:val="00762861"/>
    <w:rsid w:val="00772B4C"/>
    <w:rsid w:val="007778B6"/>
    <w:rsid w:val="007C096F"/>
    <w:rsid w:val="007E1F1C"/>
    <w:rsid w:val="00806F39"/>
    <w:rsid w:val="0082767E"/>
    <w:rsid w:val="008306EB"/>
    <w:rsid w:val="008365AE"/>
    <w:rsid w:val="008577A1"/>
    <w:rsid w:val="00877341"/>
    <w:rsid w:val="00881D21"/>
    <w:rsid w:val="008877CF"/>
    <w:rsid w:val="00887A37"/>
    <w:rsid w:val="00896904"/>
    <w:rsid w:val="008A1157"/>
    <w:rsid w:val="008B2211"/>
    <w:rsid w:val="008C536B"/>
    <w:rsid w:val="008E00A6"/>
    <w:rsid w:val="008E2DC0"/>
    <w:rsid w:val="009023F3"/>
    <w:rsid w:val="00904A5E"/>
    <w:rsid w:val="00905031"/>
    <w:rsid w:val="009058AC"/>
    <w:rsid w:val="0090602B"/>
    <w:rsid w:val="00917826"/>
    <w:rsid w:val="009203B9"/>
    <w:rsid w:val="00924028"/>
    <w:rsid w:val="009406AC"/>
    <w:rsid w:val="00943B1E"/>
    <w:rsid w:val="0096672E"/>
    <w:rsid w:val="00970132"/>
    <w:rsid w:val="0097256E"/>
    <w:rsid w:val="0098590B"/>
    <w:rsid w:val="00986BD0"/>
    <w:rsid w:val="00991FF0"/>
    <w:rsid w:val="00992086"/>
    <w:rsid w:val="009A3B8E"/>
    <w:rsid w:val="009A4211"/>
    <w:rsid w:val="009C23D4"/>
    <w:rsid w:val="009C2F46"/>
    <w:rsid w:val="009C3F20"/>
    <w:rsid w:val="009C4B55"/>
    <w:rsid w:val="009C554F"/>
    <w:rsid w:val="009D4997"/>
    <w:rsid w:val="009E3CC0"/>
    <w:rsid w:val="009E47E5"/>
    <w:rsid w:val="009E5D79"/>
    <w:rsid w:val="009F2ED5"/>
    <w:rsid w:val="00A12CEF"/>
    <w:rsid w:val="00A362F8"/>
    <w:rsid w:val="00A372A9"/>
    <w:rsid w:val="00A44627"/>
    <w:rsid w:val="00A502C1"/>
    <w:rsid w:val="00A5558A"/>
    <w:rsid w:val="00A570A5"/>
    <w:rsid w:val="00A625C5"/>
    <w:rsid w:val="00A63AD0"/>
    <w:rsid w:val="00A7204A"/>
    <w:rsid w:val="00A979FA"/>
    <w:rsid w:val="00AA2566"/>
    <w:rsid w:val="00AA6C33"/>
    <w:rsid w:val="00AA7C11"/>
    <w:rsid w:val="00AB5F92"/>
    <w:rsid w:val="00AD423B"/>
    <w:rsid w:val="00AD6A40"/>
    <w:rsid w:val="00AE0516"/>
    <w:rsid w:val="00AE6AD7"/>
    <w:rsid w:val="00AF5CE4"/>
    <w:rsid w:val="00B174B5"/>
    <w:rsid w:val="00B22AAC"/>
    <w:rsid w:val="00B230F3"/>
    <w:rsid w:val="00B307B1"/>
    <w:rsid w:val="00B31423"/>
    <w:rsid w:val="00B3253B"/>
    <w:rsid w:val="00B502FF"/>
    <w:rsid w:val="00B71AEF"/>
    <w:rsid w:val="00B727DA"/>
    <w:rsid w:val="00B76ED8"/>
    <w:rsid w:val="00B80620"/>
    <w:rsid w:val="00B80926"/>
    <w:rsid w:val="00B93E29"/>
    <w:rsid w:val="00B97B1E"/>
    <w:rsid w:val="00BB15BF"/>
    <w:rsid w:val="00BB510D"/>
    <w:rsid w:val="00BC4835"/>
    <w:rsid w:val="00BD58E4"/>
    <w:rsid w:val="00BE2279"/>
    <w:rsid w:val="00BF4D7C"/>
    <w:rsid w:val="00C016F6"/>
    <w:rsid w:val="00C036E6"/>
    <w:rsid w:val="00C12822"/>
    <w:rsid w:val="00C15095"/>
    <w:rsid w:val="00C1739D"/>
    <w:rsid w:val="00C17E22"/>
    <w:rsid w:val="00C33239"/>
    <w:rsid w:val="00C4563A"/>
    <w:rsid w:val="00C50DDA"/>
    <w:rsid w:val="00C55180"/>
    <w:rsid w:val="00C617D1"/>
    <w:rsid w:val="00C65C28"/>
    <w:rsid w:val="00C76AAE"/>
    <w:rsid w:val="00C77FDD"/>
    <w:rsid w:val="00C85B6C"/>
    <w:rsid w:val="00C958D9"/>
    <w:rsid w:val="00CB11A3"/>
    <w:rsid w:val="00CB1B89"/>
    <w:rsid w:val="00CE0B84"/>
    <w:rsid w:val="00D042C3"/>
    <w:rsid w:val="00D20AB9"/>
    <w:rsid w:val="00D32ACC"/>
    <w:rsid w:val="00D3538B"/>
    <w:rsid w:val="00D3555B"/>
    <w:rsid w:val="00D4307F"/>
    <w:rsid w:val="00D50AF9"/>
    <w:rsid w:val="00D60AF7"/>
    <w:rsid w:val="00D67E18"/>
    <w:rsid w:val="00D70AE7"/>
    <w:rsid w:val="00D76E52"/>
    <w:rsid w:val="00D83461"/>
    <w:rsid w:val="00D83E73"/>
    <w:rsid w:val="00D90861"/>
    <w:rsid w:val="00D92613"/>
    <w:rsid w:val="00D93D94"/>
    <w:rsid w:val="00DA0FFF"/>
    <w:rsid w:val="00DB2A04"/>
    <w:rsid w:val="00DC0550"/>
    <w:rsid w:val="00DC5192"/>
    <w:rsid w:val="00DF07AB"/>
    <w:rsid w:val="00DF292A"/>
    <w:rsid w:val="00E0297E"/>
    <w:rsid w:val="00E02D40"/>
    <w:rsid w:val="00E068EA"/>
    <w:rsid w:val="00E100B7"/>
    <w:rsid w:val="00E249E0"/>
    <w:rsid w:val="00E30F2A"/>
    <w:rsid w:val="00E357E8"/>
    <w:rsid w:val="00E36E9D"/>
    <w:rsid w:val="00E8132B"/>
    <w:rsid w:val="00E872BC"/>
    <w:rsid w:val="00E91116"/>
    <w:rsid w:val="00E92464"/>
    <w:rsid w:val="00E96C61"/>
    <w:rsid w:val="00EA46A9"/>
    <w:rsid w:val="00EA502F"/>
    <w:rsid w:val="00EB0DAB"/>
    <w:rsid w:val="00EC436E"/>
    <w:rsid w:val="00ED6B12"/>
    <w:rsid w:val="00ED6EAB"/>
    <w:rsid w:val="00EE490F"/>
    <w:rsid w:val="00F00057"/>
    <w:rsid w:val="00F02C99"/>
    <w:rsid w:val="00F039E0"/>
    <w:rsid w:val="00F11C83"/>
    <w:rsid w:val="00F236C3"/>
    <w:rsid w:val="00F30A2A"/>
    <w:rsid w:val="00F32BEB"/>
    <w:rsid w:val="00F35B02"/>
    <w:rsid w:val="00F41F6B"/>
    <w:rsid w:val="00F466BD"/>
    <w:rsid w:val="00F50654"/>
    <w:rsid w:val="00F54C3D"/>
    <w:rsid w:val="00F676D3"/>
    <w:rsid w:val="00F758E9"/>
    <w:rsid w:val="00F773F7"/>
    <w:rsid w:val="00F91189"/>
    <w:rsid w:val="00F9176E"/>
    <w:rsid w:val="00F91847"/>
    <w:rsid w:val="00F93E87"/>
    <w:rsid w:val="00FA3E2F"/>
    <w:rsid w:val="00FA43CE"/>
    <w:rsid w:val="00FB2296"/>
    <w:rsid w:val="00FC2D18"/>
    <w:rsid w:val="00FD15CC"/>
    <w:rsid w:val="00FE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F4CA3"/>
  <w15:chartTrackingRefBased/>
  <w15:docId w15:val="{7DD940A6-375E-493A-BB9C-96E0CCD3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CE4"/>
  </w:style>
  <w:style w:type="paragraph" w:styleId="Heading1">
    <w:name w:val="heading 1"/>
    <w:basedOn w:val="Normal"/>
    <w:next w:val="Normal"/>
    <w:link w:val="Heading1Char"/>
    <w:uiPriority w:val="9"/>
    <w:qFormat/>
    <w:rsid w:val="00E068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90F"/>
  </w:style>
  <w:style w:type="paragraph" w:styleId="Footer">
    <w:name w:val="footer"/>
    <w:basedOn w:val="Normal"/>
    <w:link w:val="Foot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90F"/>
  </w:style>
  <w:style w:type="paragraph" w:customStyle="1" w:styleId="BasicParagraph">
    <w:name w:val="[Basic Paragraph]"/>
    <w:basedOn w:val="Normal"/>
    <w:uiPriority w:val="99"/>
    <w:rsid w:val="002761CB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bidi="ar-YE"/>
    </w:rPr>
  </w:style>
  <w:style w:type="character" w:customStyle="1" w:styleId="a">
    <w:name w:val="عنوان بني"/>
    <w:uiPriority w:val="99"/>
    <w:rsid w:val="002761CB"/>
    <w:rPr>
      <w:rFonts w:ascii="AXtManalBLack" w:hAnsi="AXtManalBLack" w:cs="AXtManalBLack"/>
      <w:color w:val="684C0F"/>
      <w:sz w:val="40"/>
      <w:szCs w:val="40"/>
    </w:rPr>
  </w:style>
  <w:style w:type="paragraph" w:styleId="ListParagraph">
    <w:name w:val="List Paragraph"/>
    <w:aliases w:val="Use Case List Paragraph Char,Bulleted Text,Bullet List,سرد الفقرات,Bullet Normal,lp1,List Paragraph1,lp11,Steps,List Paragraph Char Char,SGLText List Paragraph,Normal Sentence,Colorful List - Accent 11,Head 3,Use Case List Paragraph"/>
    <w:basedOn w:val="Normal"/>
    <w:link w:val="ListParagraphChar"/>
    <w:uiPriority w:val="34"/>
    <w:qFormat/>
    <w:rsid w:val="002C0FD2"/>
    <w:pPr>
      <w:ind w:left="720"/>
      <w:contextualSpacing/>
    </w:pPr>
  </w:style>
  <w:style w:type="table" w:styleId="TableGrid">
    <w:name w:val="Table Grid"/>
    <w:basedOn w:val="TableNormal"/>
    <w:uiPriority w:val="59"/>
    <w:rsid w:val="001F3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">
    <w:name w:val="نص أسود"/>
    <w:uiPriority w:val="99"/>
    <w:rsid w:val="003B44D3"/>
    <w:rPr>
      <w:rFonts w:ascii="AXtManalBold" w:hAnsi="AXtManalBold" w:cs="AXtManalBold"/>
      <w:sz w:val="30"/>
      <w:szCs w:val="30"/>
    </w:rPr>
  </w:style>
  <w:style w:type="paragraph" w:customStyle="1" w:styleId="NoParagraphStyle">
    <w:name w:val="[No Paragraph Style]"/>
    <w:rsid w:val="00A5558A"/>
    <w:pPr>
      <w:autoSpaceDE w:val="0"/>
      <w:autoSpaceDN w:val="0"/>
      <w:bidi/>
      <w:adjustRightInd w:val="0"/>
      <w:spacing w:after="0" w:line="288" w:lineRule="auto"/>
      <w:textAlignment w:val="center"/>
    </w:pPr>
    <w:rPr>
      <w:rFonts w:cs="AbdoLine-Light"/>
      <w:color w:val="000000"/>
      <w:sz w:val="24"/>
      <w:szCs w:val="24"/>
      <w:lang w:bidi="ar-YE"/>
    </w:rPr>
  </w:style>
  <w:style w:type="paragraph" w:styleId="Revision">
    <w:name w:val="Revision"/>
    <w:hidden/>
    <w:uiPriority w:val="99"/>
    <w:semiHidden/>
    <w:rsid w:val="00512AB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11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ListParagraphChar">
    <w:name w:val="List Paragraph Char"/>
    <w:aliases w:val="Use Case List Paragraph Char Char,Bulleted Text Char,Bullet List Char,سرد الفقرات Char,Bullet Normal Char,lp1 Char,List Paragraph1 Char,lp11 Char,Steps Char,List Paragraph Char Char Char,SGLText List Paragraph Char,Head 3 Char"/>
    <w:link w:val="ListParagraph"/>
    <w:uiPriority w:val="34"/>
    <w:qFormat/>
    <w:locked/>
    <w:rsid w:val="002D35DE"/>
  </w:style>
  <w:style w:type="table" w:customStyle="1" w:styleId="GridTable4-Accent11">
    <w:name w:val="Grid Table 4 - Accent 11"/>
    <w:basedOn w:val="TableNormal"/>
    <w:uiPriority w:val="49"/>
    <w:rsid w:val="003A4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C4563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E068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E20E9"/>
    <w:rPr>
      <w:i/>
      <w:iCs/>
      <w:color w:val="404040" w:themeColor="text1" w:themeTint="BF"/>
    </w:rPr>
  </w:style>
  <w:style w:type="paragraph" w:customStyle="1" w:styleId="Style1">
    <w:name w:val="Style1"/>
    <w:basedOn w:val="Normal"/>
    <w:link w:val="Style1Char"/>
    <w:qFormat/>
    <w:rsid w:val="00201859"/>
    <w:pPr>
      <w:framePr w:hSpace="180" w:wrap="around" w:vAnchor="text" w:hAnchor="margin" w:xAlign="center" w:y="961"/>
      <w:spacing w:after="0" w:line="360" w:lineRule="auto"/>
      <w:jc w:val="lowKashida"/>
    </w:pPr>
    <w:rPr>
      <w:rFonts w:ascii="DIN NEXT™ ARABIC MEDIUM" w:hAnsi="DIN NEXT™ ARABIC MEDIUM"/>
      <w:b/>
      <w:color w:val="52B5C2"/>
      <w:sz w:val="28"/>
    </w:rPr>
  </w:style>
  <w:style w:type="character" w:customStyle="1" w:styleId="Style1Char">
    <w:name w:val="Style1 Char"/>
    <w:basedOn w:val="DefaultParagraphFont"/>
    <w:link w:val="Style1"/>
    <w:rsid w:val="00201859"/>
    <w:rPr>
      <w:rFonts w:ascii="DIN NEXT™ ARABIC MEDIUM" w:hAnsi="DIN NEXT™ ARABIC MEDIUM"/>
      <w:b/>
      <w:color w:val="52B5C2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AC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529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9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9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9C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1E4F95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E4F9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2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2E004E101E4F7DB28C70E2F5689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60FF5-7D34-4A18-8268-BE9BDE95EBAE}"/>
      </w:docPartPr>
      <w:docPartBody>
        <w:p w:rsidR="00A32CBC" w:rsidRDefault="008121F7" w:rsidP="008121F7">
          <w:pPr>
            <w:pStyle w:val="7C2E004E101E4F7DB28C70E2F5689579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Program Name.</w:t>
          </w:r>
        </w:p>
      </w:docPartBody>
    </w:docPart>
    <w:docPart>
      <w:docPartPr>
        <w:name w:val="763FDB1FCAC5421385DF2381D1555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EBCCA-1D31-4B08-9E2C-E8EBBF12CCF9}"/>
      </w:docPartPr>
      <w:docPartBody>
        <w:p w:rsidR="00A32CBC" w:rsidRDefault="008121F7" w:rsidP="008121F7">
          <w:pPr>
            <w:pStyle w:val="763FDB1FCAC5421385DF2381D15556FA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 Enter </w:t>
          </w:r>
          <w:r w:rsidRPr="00201859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Program </w:t>
          </w: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Code</w:t>
          </w:r>
          <w:r w:rsidRPr="00043116">
            <w:rPr>
              <w:rStyle w:val="PlaceholderText"/>
              <w:color w:val="7B7B7B" w:themeColor="accent3" w:themeShade="BF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NEXT™ ARABIC MEDIUM">
    <w:panose1 w:val="020B0603020203050203"/>
    <w:charset w:val="00"/>
    <w:family w:val="swiss"/>
    <w:pitch w:val="variable"/>
    <w:sig w:usb0="800020AF" w:usb1="C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XtManalBLack">
    <w:charset w:val="02"/>
    <w:family w:val="auto"/>
    <w:pitch w:val="variable"/>
    <w:sig w:usb0="00000003" w:usb1="10000000" w:usb2="00000000" w:usb3="00000000" w:csb0="80000001" w:csb1="00000000"/>
  </w:font>
  <w:font w:name="AXtManalBold">
    <w:charset w:val="02"/>
    <w:family w:val="auto"/>
    <w:pitch w:val="variable"/>
    <w:sig w:usb0="00000003" w:usb1="10000000" w:usb2="00000000" w:usb3="00000000" w:csb0="80000001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™ ARABIC BOLD">
    <w:panose1 w:val="020B0803020203050203"/>
    <w:charset w:val="00"/>
    <w:family w:val="swiss"/>
    <w:pitch w:val="variable"/>
    <w:sig w:usb0="800020AF" w:usb1="C000A04A" w:usb2="00000008" w:usb3="00000000" w:csb0="00000041" w:csb1="00000000"/>
  </w:font>
  <w:font w:name="DIN NEXT™ ARABIC REGULAR">
    <w:panose1 w:val="020B0503020203050203"/>
    <w:charset w:val="00"/>
    <w:family w:val="swiss"/>
    <w:pitch w:val="variable"/>
    <w:sig w:usb0="800020AF" w:usb1="C000A04A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IN NEXT™ ARABIC LIGHT">
    <w:panose1 w:val="020B0303020203050203"/>
    <w:charset w:val="B2"/>
    <w:family w:val="swiss"/>
    <w:pitch w:val="variable"/>
    <w:sig w:usb0="800020AF" w:usb1="C000A04A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D41"/>
    <w:rsid w:val="00030D1F"/>
    <w:rsid w:val="000A118C"/>
    <w:rsid w:val="002834A2"/>
    <w:rsid w:val="00370726"/>
    <w:rsid w:val="00377104"/>
    <w:rsid w:val="004714BA"/>
    <w:rsid w:val="004B7313"/>
    <w:rsid w:val="004D2328"/>
    <w:rsid w:val="008121F7"/>
    <w:rsid w:val="00997D41"/>
    <w:rsid w:val="00A32CBC"/>
    <w:rsid w:val="00C33C04"/>
    <w:rsid w:val="00D120FB"/>
    <w:rsid w:val="00DB0AF9"/>
    <w:rsid w:val="00E830AA"/>
    <w:rsid w:val="00E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21F7"/>
    <w:rPr>
      <w:color w:val="808080"/>
    </w:rPr>
  </w:style>
  <w:style w:type="paragraph" w:customStyle="1" w:styleId="7C2E004E101E4F7DB28C70E2F5689579">
    <w:name w:val="7C2E004E101E4F7DB28C70E2F5689579"/>
    <w:rsid w:val="008121F7"/>
  </w:style>
  <w:style w:type="paragraph" w:customStyle="1" w:styleId="763FDB1FCAC5421385DF2381D15556FA">
    <w:name w:val="763FDB1FCAC5421385DF2381D15556FA"/>
    <w:rsid w:val="008121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8F460BEFEDB409FB056802D023C13" ma:contentTypeVersion="13" ma:contentTypeDescription="Create a new document." ma:contentTypeScope="" ma:versionID="2337ef0378a103da495e2ad020aa29a5">
  <xsd:schema xmlns:xsd="http://www.w3.org/2001/XMLSchema" xmlns:xs="http://www.w3.org/2001/XMLSchema" xmlns:p="http://schemas.microsoft.com/office/2006/metadata/properties" xmlns:ns3="512dd694-4ba0-424c-be23-83e8283ff334" xmlns:ns4="66fd2341-d78e-45b5-b83b-16a7b0c0f111" targetNamespace="http://schemas.microsoft.com/office/2006/metadata/properties" ma:root="true" ma:fieldsID="afb9063d25fd93186e3f67f1528825c4" ns3:_="" ns4:_="">
    <xsd:import namespace="512dd694-4ba0-424c-be23-83e8283ff334"/>
    <xsd:import namespace="66fd2341-d78e-45b5-b83b-16a7b0c0f1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dd694-4ba0-424c-be23-83e8283ff3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d2341-d78e-45b5-b83b-16a7b0c0f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5B14D1-C081-477A-AC51-8C9B2A44E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8564B4-9D5A-4116-AB18-CB07D5140D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EC359C-DFAD-4E1B-8D65-A67E1BB9C1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D2B465-CD50-46BE-AC65-87F394550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2dd694-4ba0-424c-be23-83e8283ff334"/>
    <ds:schemaRef ds:uri="66fd2341-d78e-45b5-b83b-16a7b0c0f1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1027</Words>
  <Characters>5859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Rehab H. Al-Nasser</dc:creator>
  <cp:keywords/>
  <dc:description/>
  <cp:lastModifiedBy>Rehab H. Al-Nasser</cp:lastModifiedBy>
  <cp:revision>9</cp:revision>
  <cp:lastPrinted>2022-10-23T13:42:00Z</cp:lastPrinted>
  <dcterms:created xsi:type="dcterms:W3CDTF">2022-12-28T06:34:00Z</dcterms:created>
  <dcterms:modified xsi:type="dcterms:W3CDTF">2022-12-29T08:14:00Z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0x0101007538F460BEFEDB409FB056802D023C13</vt:lpwstr>
  </property>
</Properties>
</file>